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4D0A" w:rsidRPr="0081350C" w:rsidRDefault="00364D0A" w:rsidP="0081350C">
      <w:pPr>
        <w:pStyle w:val="aff1"/>
        <w:jc w:val="center"/>
        <w:rPr>
          <w:rFonts w:eastAsia="Arial"/>
          <w:b/>
          <w:bCs/>
          <w:w w:val="85"/>
        </w:rPr>
      </w:pPr>
      <w:r w:rsidRPr="0081350C">
        <w:rPr>
          <w:rFonts w:eastAsia="Arial"/>
          <w:b/>
          <w:bCs/>
          <w:w w:val="85"/>
        </w:rPr>
        <w:t>МУНИЦИПАЛЬНОЕ БЮДЖЕТНОЕ ОБЩЕОБРАЗОВАТЕЛЬНОЕ УЧРЕЖДЕНИЕ «ПОГРАНИЧНАЯ СРЕДНЯЯ ОБЩЕОБРАЗОВАТЕЛЬНАЯ ШКОЛА №2 ИМЕНИ БАЙКО ВАРВАРЫ ФИЛИППОВНЫ ПОГРАНИЧНОГО МУНИЦИПАЛЬНОГО ОКРУГА»</w:t>
      </w:r>
    </w:p>
    <w:p w:rsidR="00364D0A" w:rsidRDefault="00364D0A" w:rsidP="00364D0A">
      <w:pPr>
        <w:widowControl w:val="0"/>
        <w:autoSpaceDE w:val="0"/>
        <w:autoSpaceDN w:val="0"/>
        <w:spacing w:before="235" w:after="0" w:line="240" w:lineRule="auto"/>
        <w:jc w:val="center"/>
        <w:rPr>
          <w:rFonts w:ascii="Times New Roman" w:eastAsia="Arial" w:hAnsi="Times New Roman" w:cs="Times New Roman"/>
          <w:color w:val="000000"/>
          <w:w w:val="85"/>
          <w:sz w:val="28"/>
          <w:szCs w:val="28"/>
        </w:rPr>
      </w:pPr>
    </w:p>
    <w:p w:rsidR="00364D0A" w:rsidRDefault="00364D0A" w:rsidP="00364D0A">
      <w:pPr>
        <w:widowControl w:val="0"/>
        <w:autoSpaceDE w:val="0"/>
        <w:autoSpaceDN w:val="0"/>
        <w:spacing w:before="235" w:after="0" w:line="240" w:lineRule="auto"/>
        <w:jc w:val="center"/>
        <w:rPr>
          <w:rFonts w:ascii="Times New Roman" w:eastAsia="Arial" w:hAnsi="Times New Roman" w:cs="Times New Roman"/>
          <w:color w:val="000000"/>
          <w:w w:val="85"/>
          <w:sz w:val="28"/>
          <w:szCs w:val="28"/>
        </w:rPr>
      </w:pPr>
    </w:p>
    <w:tbl>
      <w:tblPr>
        <w:tblStyle w:val="53"/>
        <w:tblW w:w="0" w:type="auto"/>
        <w:tblLook w:val="04A0" w:firstRow="1" w:lastRow="0" w:firstColumn="1" w:lastColumn="0" w:noHBand="0" w:noVBand="1"/>
      </w:tblPr>
      <w:tblGrid>
        <w:gridCol w:w="3478"/>
        <w:gridCol w:w="3487"/>
        <w:gridCol w:w="3495"/>
      </w:tblGrid>
      <w:tr w:rsidR="00F27375" w:rsidRPr="00364D0A" w:rsidTr="00863995">
        <w:tc>
          <w:tcPr>
            <w:tcW w:w="3562" w:type="dxa"/>
          </w:tcPr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>Принята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 xml:space="preserve">Педагогическим советом № </w:t>
            </w:r>
            <w:r w:rsidR="00863995">
              <w:rPr>
                <w:rFonts w:ascii="Times New Roman" w:eastAsia="Times New Roman" w:hAnsi="Times New Roman" w:cs="Times New Roman"/>
              </w:rPr>
              <w:t>2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 xml:space="preserve">от </w:t>
            </w:r>
            <w:r w:rsidR="00863995">
              <w:rPr>
                <w:rFonts w:ascii="Times New Roman" w:eastAsia="Times New Roman" w:hAnsi="Times New Roman" w:cs="Times New Roman"/>
              </w:rPr>
              <w:t>0</w:t>
            </w:r>
            <w:r w:rsidR="00012C2B">
              <w:rPr>
                <w:rFonts w:ascii="Times New Roman" w:eastAsia="Times New Roman" w:hAnsi="Times New Roman" w:cs="Times New Roman"/>
              </w:rPr>
              <w:t>7</w:t>
            </w:r>
            <w:r w:rsidRPr="00364D0A">
              <w:rPr>
                <w:rFonts w:ascii="Times New Roman" w:eastAsia="Times New Roman" w:hAnsi="Times New Roman" w:cs="Times New Roman"/>
              </w:rPr>
              <w:t>.</w:t>
            </w:r>
            <w:r w:rsidR="00863995">
              <w:rPr>
                <w:rFonts w:ascii="Times New Roman" w:eastAsia="Times New Roman" w:hAnsi="Times New Roman" w:cs="Times New Roman"/>
              </w:rPr>
              <w:t>11</w:t>
            </w:r>
            <w:r w:rsidRPr="00364D0A">
              <w:rPr>
                <w:rFonts w:ascii="Times New Roman" w:eastAsia="Times New Roman" w:hAnsi="Times New Roman" w:cs="Times New Roman"/>
              </w:rPr>
              <w:t>.2024</w:t>
            </w:r>
          </w:p>
        </w:tc>
        <w:tc>
          <w:tcPr>
            <w:tcW w:w="3562" w:type="dxa"/>
          </w:tcPr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>Утверждаю: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>Директор МБОУ «ПСОШ №2 ПМО»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>____________И.А. Жалнина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 xml:space="preserve">Приказ № </w:t>
            </w:r>
            <w:r w:rsidR="00863995">
              <w:rPr>
                <w:rFonts w:ascii="Times New Roman" w:eastAsia="Times New Roman" w:hAnsi="Times New Roman" w:cs="Times New Roman"/>
              </w:rPr>
              <w:t>3</w:t>
            </w:r>
            <w:r w:rsidR="00012C2B">
              <w:rPr>
                <w:rFonts w:ascii="Times New Roman" w:eastAsia="Times New Roman" w:hAnsi="Times New Roman" w:cs="Times New Roman"/>
              </w:rPr>
              <w:t>7</w:t>
            </w:r>
            <w:r w:rsidRPr="00364D0A">
              <w:rPr>
                <w:rFonts w:ascii="Times New Roman" w:eastAsia="Times New Roman" w:hAnsi="Times New Roman" w:cs="Times New Roman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40147">
              <w:rPr>
                <w:rFonts w:ascii="Times New Roman" w:eastAsia="Times New Roman" w:hAnsi="Times New Roman" w:cs="Times New Roman"/>
              </w:rPr>
              <w:t>0</w:t>
            </w:r>
            <w:r w:rsidR="00012C2B">
              <w:rPr>
                <w:rFonts w:ascii="Times New Roman" w:eastAsia="Times New Roman" w:hAnsi="Times New Roman" w:cs="Times New Roman"/>
              </w:rPr>
              <w:t>7</w:t>
            </w:r>
            <w:r w:rsidRPr="00364D0A">
              <w:rPr>
                <w:rFonts w:ascii="Times New Roman" w:eastAsia="Times New Roman" w:hAnsi="Times New Roman" w:cs="Times New Roman"/>
              </w:rPr>
              <w:t>.</w:t>
            </w:r>
            <w:r w:rsidR="00863995">
              <w:rPr>
                <w:rFonts w:ascii="Times New Roman" w:eastAsia="Times New Roman" w:hAnsi="Times New Roman" w:cs="Times New Roman"/>
              </w:rPr>
              <w:t>11</w:t>
            </w:r>
            <w:r w:rsidRPr="00364D0A">
              <w:rPr>
                <w:rFonts w:ascii="Times New Roman" w:eastAsia="Times New Roman" w:hAnsi="Times New Roman" w:cs="Times New Roman"/>
              </w:rPr>
              <w:t>.2024</w:t>
            </w:r>
          </w:p>
        </w:tc>
        <w:tc>
          <w:tcPr>
            <w:tcW w:w="3562" w:type="dxa"/>
          </w:tcPr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64D0A">
              <w:rPr>
                <w:rFonts w:ascii="Times New Roman" w:eastAsia="Times New Roman" w:hAnsi="Times New Roman" w:cs="Times New Roman"/>
              </w:rPr>
              <w:t>Согласовано:</w:t>
            </w:r>
          </w:p>
          <w:p w:rsidR="00F27375" w:rsidRPr="00364D0A" w:rsidRDefault="00863995" w:rsidP="00863995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spacing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И.о. н</w:t>
            </w:r>
            <w:r w:rsidR="00F27375" w:rsidRPr="00364D0A">
              <w:rPr>
                <w:rFonts w:ascii="Times New Roman" w:eastAsia="Times New Roman" w:hAnsi="Times New Roman" w:cs="Times New Roman"/>
              </w:rPr>
              <w:t>ачальник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="00F27375" w:rsidRPr="00364D0A">
              <w:rPr>
                <w:rFonts w:ascii="Times New Roman" w:eastAsia="Times New Roman" w:hAnsi="Times New Roman" w:cs="Times New Roman"/>
              </w:rPr>
              <w:t xml:space="preserve"> отдела образования </w:t>
            </w:r>
            <w:r w:rsidR="00F27375" w:rsidRPr="00364D0A">
              <w:rPr>
                <w:rFonts w:ascii="Times New Roman" w:eastAsia="Times New Roman" w:hAnsi="Times New Roman" w:cs="Times New Roman"/>
                <w:bCs/>
                <w:spacing w:val="30"/>
                <w:lang w:eastAsia="ru-RU"/>
              </w:rPr>
              <w:t>Администрации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4D0A">
              <w:rPr>
                <w:rFonts w:ascii="Times New Roman" w:eastAsia="Times New Roman" w:hAnsi="Times New Roman" w:cs="Times New Roman"/>
                <w:bCs/>
                <w:lang w:eastAsia="ru-RU"/>
              </w:rPr>
              <w:t>Пограничного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4D0A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муниципального округа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4D0A">
              <w:rPr>
                <w:rFonts w:ascii="Times New Roman" w:eastAsia="Times New Roman" w:hAnsi="Times New Roman" w:cs="Times New Roman"/>
                <w:bCs/>
                <w:lang w:eastAsia="ru-RU"/>
              </w:rPr>
              <w:t>Приморского края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4D0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 </w:t>
            </w:r>
            <w:r w:rsidR="00863995">
              <w:rPr>
                <w:rFonts w:ascii="Times New Roman" w:eastAsia="Times New Roman" w:hAnsi="Times New Roman" w:cs="Times New Roman"/>
                <w:bCs/>
                <w:lang w:eastAsia="ru-RU"/>
              </w:rPr>
              <w:t>О.А. Коровина</w:t>
            </w:r>
          </w:p>
          <w:p w:rsidR="00F27375" w:rsidRPr="00364D0A" w:rsidRDefault="00F27375" w:rsidP="008639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64D0A" w:rsidRDefault="00364D0A" w:rsidP="00364D0A">
      <w:pPr>
        <w:widowControl w:val="0"/>
        <w:autoSpaceDE w:val="0"/>
        <w:autoSpaceDN w:val="0"/>
        <w:spacing w:before="235" w:after="0" w:line="240" w:lineRule="auto"/>
        <w:jc w:val="center"/>
        <w:rPr>
          <w:rFonts w:ascii="Times New Roman" w:eastAsia="Arial" w:hAnsi="Times New Roman" w:cs="Times New Roman"/>
          <w:color w:val="000000"/>
          <w:w w:val="85"/>
          <w:sz w:val="28"/>
          <w:szCs w:val="28"/>
        </w:rPr>
      </w:pPr>
    </w:p>
    <w:p w:rsidR="00364D0A" w:rsidRDefault="00364D0A" w:rsidP="00364D0A">
      <w:pPr>
        <w:widowControl w:val="0"/>
        <w:autoSpaceDE w:val="0"/>
        <w:autoSpaceDN w:val="0"/>
        <w:spacing w:before="235" w:after="0" w:line="240" w:lineRule="auto"/>
        <w:jc w:val="center"/>
        <w:rPr>
          <w:rFonts w:ascii="Times New Roman" w:eastAsia="Arial" w:hAnsi="Times New Roman" w:cs="Times New Roman"/>
          <w:color w:val="000000"/>
          <w:w w:val="85"/>
          <w:sz w:val="28"/>
          <w:szCs w:val="28"/>
        </w:rPr>
      </w:pPr>
    </w:p>
    <w:p w:rsidR="00364D0A" w:rsidRPr="00364D0A" w:rsidRDefault="00364D0A" w:rsidP="00364D0A">
      <w:pPr>
        <w:widowControl w:val="0"/>
        <w:autoSpaceDE w:val="0"/>
        <w:autoSpaceDN w:val="0"/>
        <w:spacing w:before="235" w:after="0" w:line="240" w:lineRule="auto"/>
        <w:jc w:val="center"/>
        <w:rPr>
          <w:rFonts w:ascii="Times New Roman" w:eastAsia="Arial" w:hAnsi="Times New Roman" w:cs="Times New Roman"/>
          <w:color w:val="000000"/>
          <w:w w:val="85"/>
          <w:sz w:val="28"/>
          <w:szCs w:val="28"/>
        </w:rPr>
      </w:pPr>
    </w:p>
    <w:p w:rsidR="00364D0A" w:rsidRPr="00364D0A" w:rsidRDefault="00364D0A" w:rsidP="00364D0A">
      <w:pPr>
        <w:widowControl w:val="0"/>
        <w:autoSpaceDE w:val="0"/>
        <w:autoSpaceDN w:val="0"/>
        <w:spacing w:before="235" w:after="0" w:line="240" w:lineRule="auto"/>
        <w:jc w:val="center"/>
        <w:rPr>
          <w:rFonts w:ascii="Times New Roman" w:eastAsia="Arial" w:hAnsi="Times New Roman" w:cs="Times New Roman"/>
          <w:color w:val="000000"/>
          <w:sz w:val="48"/>
          <w:szCs w:val="48"/>
        </w:rPr>
      </w:pPr>
      <w:r w:rsidRPr="00364D0A">
        <w:rPr>
          <w:rFonts w:ascii="Times New Roman" w:eastAsia="Arial" w:hAnsi="Times New Roman" w:cs="Times New Roman"/>
          <w:color w:val="000000"/>
          <w:w w:val="85"/>
          <w:sz w:val="48"/>
          <w:szCs w:val="48"/>
        </w:rPr>
        <w:t>ПРОГРАММА РАЗВИТИЯ</w:t>
      </w:r>
    </w:p>
    <w:p w:rsidR="00364D0A" w:rsidRDefault="00364D0A" w:rsidP="00364D0A">
      <w:pPr>
        <w:spacing w:after="131" w:line="256" w:lineRule="auto"/>
        <w:ind w:right="3"/>
        <w:jc w:val="center"/>
        <w:rPr>
          <w:rFonts w:ascii="Times New Roman" w:eastAsia="Calibri" w:hAnsi="Times New Roman" w:cs="Times New Roman"/>
          <w:sz w:val="32"/>
        </w:rPr>
      </w:pPr>
    </w:p>
    <w:p w:rsidR="00364D0A" w:rsidRPr="00364D0A" w:rsidRDefault="00364D0A" w:rsidP="00364D0A">
      <w:pPr>
        <w:spacing w:after="131" w:line="256" w:lineRule="auto"/>
        <w:ind w:right="3"/>
        <w:jc w:val="center"/>
        <w:rPr>
          <w:rFonts w:ascii="Times New Roman" w:eastAsia="Calibri" w:hAnsi="Times New Roman" w:cs="Times New Roman"/>
          <w:sz w:val="32"/>
        </w:rPr>
      </w:pPr>
      <w:r>
        <w:rPr>
          <w:rFonts w:ascii="Times New Roman" w:eastAsia="Calibri" w:hAnsi="Times New Roman" w:cs="Times New Roman"/>
          <w:sz w:val="32"/>
        </w:rPr>
        <w:t>н</w:t>
      </w:r>
      <w:r w:rsidRPr="00364D0A">
        <w:rPr>
          <w:rFonts w:ascii="Times New Roman" w:eastAsia="Calibri" w:hAnsi="Times New Roman" w:cs="Times New Roman"/>
          <w:sz w:val="32"/>
        </w:rPr>
        <w:t>а 2024-202</w:t>
      </w:r>
      <w:r w:rsidR="00863995">
        <w:rPr>
          <w:rFonts w:ascii="Times New Roman" w:eastAsia="Calibri" w:hAnsi="Times New Roman" w:cs="Times New Roman"/>
          <w:sz w:val="32"/>
        </w:rPr>
        <w:t>6</w:t>
      </w:r>
      <w:r w:rsidRPr="00364D0A">
        <w:rPr>
          <w:rFonts w:ascii="Times New Roman" w:eastAsia="Calibri" w:hAnsi="Times New Roman" w:cs="Times New Roman"/>
          <w:sz w:val="32"/>
        </w:rPr>
        <w:t xml:space="preserve"> гг</w:t>
      </w:r>
    </w:p>
    <w:p w:rsidR="00364D0A" w:rsidRP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rPr>
          <w:rFonts w:ascii="Century Gothic" w:eastAsia="Times New Roman" w:hAnsi="Times New Roman" w:cs="Times New Roman"/>
          <w:sz w:val="20"/>
          <w:szCs w:val="24"/>
        </w:rPr>
      </w:pPr>
    </w:p>
    <w:p w:rsid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rPr>
          <w:rFonts w:ascii="Century Gothic" w:eastAsia="Times New Roman" w:hAnsi="Times New Roman" w:cs="Times New Roman"/>
          <w:sz w:val="20"/>
          <w:szCs w:val="24"/>
        </w:rPr>
      </w:pPr>
    </w:p>
    <w:p w:rsidR="00F27375" w:rsidRDefault="00F27375" w:rsidP="00364D0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44061"/>
          <w:sz w:val="40"/>
        </w:rPr>
      </w:pPr>
    </w:p>
    <w:p w:rsidR="00F27375" w:rsidRDefault="00F27375" w:rsidP="00364D0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44061"/>
          <w:sz w:val="40"/>
        </w:rPr>
      </w:pPr>
    </w:p>
    <w:p w:rsidR="00F27375" w:rsidRDefault="00F27375" w:rsidP="00364D0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44061"/>
          <w:sz w:val="40"/>
        </w:rPr>
      </w:pPr>
    </w:p>
    <w:p w:rsidR="00F27375" w:rsidRDefault="00F27375" w:rsidP="00364D0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44061"/>
          <w:sz w:val="40"/>
        </w:rPr>
      </w:pPr>
    </w:p>
    <w:tbl>
      <w:tblPr>
        <w:tblStyle w:val="53"/>
        <w:tblW w:w="0" w:type="auto"/>
        <w:tblLook w:val="04A0" w:firstRow="1" w:lastRow="0" w:firstColumn="1" w:lastColumn="0" w:noHBand="0" w:noVBand="1"/>
      </w:tblPr>
      <w:tblGrid>
        <w:gridCol w:w="3921"/>
        <w:gridCol w:w="3843"/>
        <w:gridCol w:w="2696"/>
      </w:tblGrid>
      <w:tr w:rsidR="00364D0A" w:rsidRPr="00364D0A" w:rsidTr="00F27375">
        <w:tc>
          <w:tcPr>
            <w:tcW w:w="3921" w:type="dxa"/>
          </w:tcPr>
          <w:p w:rsidR="00364D0A" w:rsidRPr="00F27375" w:rsidRDefault="00F27375" w:rsidP="00364D0A">
            <w:pPr>
              <w:widowControl w:val="0"/>
              <w:tabs>
                <w:tab w:val="left" w:pos="4073"/>
                <w:tab w:val="left" w:pos="7991"/>
              </w:tabs>
              <w:autoSpaceDE w:val="0"/>
              <w:autoSpaceDN w:val="0"/>
              <w:spacing w:before="102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F2737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="00364D0A" w:rsidRPr="00F2737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ДРЕС</w:t>
            </w:r>
          </w:p>
        </w:tc>
        <w:tc>
          <w:tcPr>
            <w:tcW w:w="3843" w:type="dxa"/>
          </w:tcPr>
          <w:p w:rsidR="00364D0A" w:rsidRPr="00F27375" w:rsidRDefault="00364D0A" w:rsidP="00364D0A">
            <w:pPr>
              <w:widowControl w:val="0"/>
              <w:tabs>
                <w:tab w:val="left" w:pos="4073"/>
                <w:tab w:val="left" w:pos="7991"/>
              </w:tabs>
              <w:autoSpaceDE w:val="0"/>
              <w:autoSpaceDN w:val="0"/>
              <w:spacing w:before="102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F2737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КОНТАКТЫ</w:t>
            </w:r>
          </w:p>
        </w:tc>
        <w:tc>
          <w:tcPr>
            <w:tcW w:w="2696" w:type="dxa"/>
          </w:tcPr>
          <w:p w:rsidR="00364D0A" w:rsidRPr="00F27375" w:rsidRDefault="00364D0A" w:rsidP="00364D0A">
            <w:pPr>
              <w:widowControl w:val="0"/>
              <w:tabs>
                <w:tab w:val="left" w:pos="4073"/>
                <w:tab w:val="left" w:pos="7991"/>
              </w:tabs>
              <w:autoSpaceDE w:val="0"/>
              <w:autoSpaceDN w:val="0"/>
              <w:spacing w:before="102"/>
              <w:jc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</w:pPr>
            <w:r w:rsidRPr="00F2737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364D0A" w:rsidRPr="00364D0A" w:rsidTr="00F27375">
        <w:trPr>
          <w:trHeight w:val="1978"/>
        </w:trPr>
        <w:tc>
          <w:tcPr>
            <w:tcW w:w="3921" w:type="dxa"/>
          </w:tcPr>
          <w:p w:rsidR="00364D0A" w:rsidRPr="00364D0A" w:rsidRDefault="00364D0A" w:rsidP="00364D0A">
            <w:pPr>
              <w:widowControl w:val="0"/>
              <w:autoSpaceDE w:val="0"/>
              <w:autoSpaceDN w:val="0"/>
              <w:spacing w:before="98"/>
              <w:ind w:right="-11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64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Россия, 692582, </w:t>
            </w:r>
            <w:r w:rsidRPr="00364D0A">
              <w:rPr>
                <w:rFonts w:ascii="Times New Roman" w:eastAsia="Times New Roman" w:hAnsi="Times New Roman" w:cs="Times New Roman"/>
                <w:color w:val="000000"/>
                <w:w w:val="95"/>
                <w:sz w:val="28"/>
                <w:szCs w:val="28"/>
              </w:rPr>
              <w:t>Приморский край, Пограничный район, пгт. Пограничный, ул. Пограничная, д.6 а</w:t>
            </w:r>
          </w:p>
        </w:tc>
        <w:tc>
          <w:tcPr>
            <w:tcW w:w="3843" w:type="dxa"/>
          </w:tcPr>
          <w:p w:rsidR="00364D0A" w:rsidRPr="00364D0A" w:rsidRDefault="00364D0A" w:rsidP="00364D0A">
            <w:pPr>
              <w:widowControl w:val="0"/>
              <w:tabs>
                <w:tab w:val="left" w:pos="4073"/>
                <w:tab w:val="left" w:pos="7991"/>
              </w:tabs>
              <w:autoSpaceDE w:val="0"/>
              <w:autoSpaceDN w:val="0"/>
              <w:spacing w:before="10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8(42345)22-5-01,</w:t>
            </w:r>
          </w:p>
          <w:p w:rsidR="00364D0A" w:rsidRPr="00364D0A" w:rsidRDefault="00364D0A" w:rsidP="00364D0A">
            <w:pPr>
              <w:widowControl w:val="0"/>
              <w:tabs>
                <w:tab w:val="left" w:pos="4073"/>
                <w:tab w:val="left" w:pos="7991"/>
              </w:tabs>
              <w:autoSpaceDE w:val="0"/>
              <w:autoSpaceDN w:val="0"/>
              <w:spacing w:before="10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hyperlink r:id="rId8" w:history="1">
              <w:r w:rsidRPr="00364D0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sosh</w:t>
              </w:r>
              <w:r w:rsidRPr="00364D0A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</w:t>
              </w:r>
              <w:r w:rsidRPr="00364D0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@pogranichny.org</w:t>
              </w:r>
            </w:hyperlink>
            <w:r w:rsidRPr="00364D0A">
              <w:rPr>
                <w:rFonts w:ascii="Times New Roman" w:eastAsia="Times New Roman" w:hAnsi="Times New Roman" w:cs="Times New Roman"/>
              </w:rPr>
              <w:t xml:space="preserve"> </w:t>
            </w:r>
            <w:r w:rsidRPr="00364D0A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2696" w:type="dxa"/>
          </w:tcPr>
          <w:p w:rsidR="00364D0A" w:rsidRPr="00364D0A" w:rsidRDefault="00364D0A" w:rsidP="00364D0A">
            <w:pPr>
              <w:widowControl w:val="0"/>
              <w:tabs>
                <w:tab w:val="left" w:pos="4073"/>
                <w:tab w:val="left" w:pos="7991"/>
              </w:tabs>
              <w:autoSpaceDE w:val="0"/>
              <w:autoSpaceDN w:val="0"/>
              <w:spacing w:before="102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364D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Ирина Анатольевна Жалнина</w:t>
            </w:r>
          </w:p>
        </w:tc>
      </w:tr>
    </w:tbl>
    <w:p w:rsidR="00364D0A" w:rsidRPr="00364D0A" w:rsidRDefault="00364D0A" w:rsidP="00364D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64D0A" w:rsidRP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364D0A" w:rsidRP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364D0A" w:rsidRDefault="00F27375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пгт</w:t>
      </w:r>
      <w:r w:rsidRPr="00F2737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Пограничный, </w:t>
      </w:r>
      <w:r w:rsidR="00DB0D6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863995">
        <w:rPr>
          <w:rFonts w:ascii="Times New Roman" w:eastAsia="Times New Roman" w:hAnsi="Times New Roman" w:cs="Times New Roman"/>
          <w:bCs/>
          <w:sz w:val="28"/>
          <w:szCs w:val="28"/>
        </w:rPr>
        <w:t>ноябрь</w:t>
      </w:r>
      <w:r w:rsidR="00DB0D6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2024г.</w:t>
      </w:r>
    </w:p>
    <w:p w:rsid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364D0A" w:rsidRDefault="00364D0A" w:rsidP="00364D0A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4F81BD"/>
          <w:sz w:val="28"/>
          <w:szCs w:val="28"/>
        </w:rPr>
      </w:pPr>
    </w:p>
    <w:p w:rsidR="00756CD8" w:rsidRDefault="00756CD8" w:rsidP="00756CD8">
      <w:pPr>
        <w:widowControl w:val="0"/>
        <w:numPr>
          <w:ilvl w:val="0"/>
          <w:numId w:val="17"/>
        </w:numPr>
        <w:autoSpaceDE w:val="0"/>
        <w:autoSpaceDN w:val="0"/>
        <w:spacing w:before="7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66483637"/>
      <w:bookmarkStart w:id="1" w:name="_Toc167461214"/>
      <w:bookmarkStart w:id="2" w:name="_Toc167462563"/>
      <w:r w:rsidRPr="00756C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ПАСПОРТ ПРОГРАММЫ РАЗВИТИЯ</w:t>
      </w:r>
      <w:bookmarkEnd w:id="0"/>
      <w:bookmarkEnd w:id="1"/>
      <w:bookmarkEnd w:id="2"/>
    </w:p>
    <w:p w:rsidR="00364D0A" w:rsidRPr="00756CD8" w:rsidRDefault="00364D0A" w:rsidP="00364D0A">
      <w:pPr>
        <w:widowControl w:val="0"/>
        <w:autoSpaceDE w:val="0"/>
        <w:autoSpaceDN w:val="0"/>
        <w:spacing w:before="76" w:after="0" w:line="240" w:lineRule="auto"/>
        <w:ind w:left="291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33"/>
        <w:tblW w:w="1094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53"/>
        <w:gridCol w:w="8491"/>
      </w:tblGrid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Полное наименование ОО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«Пограничная средняя общеобразовательная школа №2 имени Байко Варвары Филипповны Пограничного муниципального </w:t>
            </w:r>
            <w:r w:rsidR="00364D0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округа</w:t>
            </w:r>
            <w:r w:rsidRPr="00756C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 </w:t>
            </w: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Документы, послужившие основанием для разработки Программы развития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«Об образовании в Российской Федерации» от 29.12.2012 г. № 273-ФЗ.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 Российском движении детей и молодежи </w:t>
            </w:r>
            <w:hyperlink r:id="rId9" w:history="1">
              <w:r w:rsidRPr="00756CD8">
                <w:rPr>
                  <w:rFonts w:ascii="Times New Roman" w:eastAsia="Arial" w:hAnsi="Times New Roman" w:cs="Times New Roman"/>
                  <w:sz w:val="24"/>
                  <w:szCs w:val="24"/>
                  <w:u w:val="single"/>
                </w:rPr>
                <w:t>от 14 июля       2022 г. № 261-ФЗ</w:t>
              </w:r>
            </w:hyperlink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РФ от 31 мая 2021 г. № 286 «Об утверждении федерального государственного образовательного стандарта начального общего образования».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РФ от 31 мая 2021 г. № 287 «Об утверждении федерального государственного образовательного стандарта основного общего образования».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проект «Образование» (утв. Президиумом Совета при Президенте РФ по стратегическому развитию и национальным проектам, протокол от 03.09.2018 г. № 10).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Концепция проекта «Школа Минпросвещения России» (Поддержана Коллегией Министерства просвещения Российской Федерации, протокол от 8 апреля 2022 г. № ПК-1вн).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21 июля 2020 г. № 474 «О национальных целях развития Российской Федерации на период до 2030 года».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2 июля 2021 г. № 400 «О стратегии национальной безопасности Российской Федерации».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24 декабря 2014 г. № 808 «Об утверждении Основ государственной культурной политики» (с изменениями, внесенными Указом Президента Российской Федерации от 25 января 2023 г.       № 35).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программа Российской Федерации «Развитие образования» (утверждена постановлением Правительства Российской Федерации от 26 декабря 2017 г. № 1642).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Стратегия развития информационного общества в Российской Федерации на 2017-2030 годы (утверждена Указом Президента от 09.05.2017 г. № 203).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Концепция развития дополнительного образования детей до 2030 года (утверждена распоряжением Правительства Российской Федерации от 31 марта 2022 г. № 678-р).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государственной молодежной политики до 2025 года (утверждены распоряжением Правительства от 29.11.2014 г. № 2403-р).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Стратегия развития воспитания в РФ на период до 2025 года (утверждена распоряжением Правительства от 29.05.2015 г. № 996р).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начального общего образования, утвержденный приказом Министерства просвещения РФ от 31.05.2021 г. № 286.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основного общего образования, утвержденный приказом Министерства просвещения РФ от 31.05.2021 г. № 287.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Федеральный государственный образовательный стандарт среднего (полного) общего образования, утвержденный приказом Министерства просвещения РФ от 12.08.2022 г. № 732 Концепция долгосрочного социально-экономического развития Российской Федерации на период до 2025 г.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от 28 апреля 2023 года. № 1105-р «О концепции информационной безопасности детей в Российской Федерации»,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2019-2024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от 28.01.2021 г. № 2).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Федеральный закон № 261-ФЗ от 14 июля 2022 г. № 261-ФЗ.</w:t>
            </w:r>
          </w:p>
          <w:p w:rsidR="00756CD8" w:rsidRPr="00756CD8" w:rsidRDefault="00756CD8" w:rsidP="00756CD8">
            <w:pPr>
              <w:shd w:val="clear" w:color="auto" w:fill="FDFDFD"/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Pr="00756CD8">
                <w:rPr>
                  <w:rFonts w:ascii="Times New Roman" w:eastAsia="Arial" w:hAnsi="Times New Roman" w:cs="Times New Roman"/>
                  <w:sz w:val="24"/>
                  <w:szCs w:val="24"/>
                  <w:u w:val="single"/>
                </w:rPr>
                <w:t>Распоряжение Правительства Российской Федерации от 31 марта 2022 г.                № 678-р. Концепция развития дополнительного образования детей до 2030 г.</w:t>
              </w:r>
            </w:hyperlink>
          </w:p>
          <w:p w:rsidR="00756CD8" w:rsidRPr="00756CD8" w:rsidRDefault="00756CD8" w:rsidP="00756CD8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ar-SA"/>
              </w:rPr>
            </w:pPr>
            <w:r w:rsidRPr="00756CD8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6"/>
                <w:szCs w:val="26"/>
                <w:lang w:eastAsia="ar-SA"/>
              </w:rPr>
              <w:t xml:space="preserve">         Приказ Администрация Пограничного муниципального округа  отдел образования «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ar-SA"/>
              </w:rPr>
              <w:t>Об утверждении плана мероприятий («дорожная карта»)  по сопровождению общеобразовательных организаций   Пограничного муниципального округа внедрения проекта «Школа Минпросвещения России» в 2023-2024 учебном году» № 118 от 30.06.2024</w:t>
            </w:r>
          </w:p>
          <w:p w:rsidR="00756CD8" w:rsidRDefault="00756CD8" w:rsidP="00756CD8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Устав МБОУ «ПСОШ №2 ПМО».</w:t>
            </w:r>
          </w:p>
          <w:p w:rsidR="00F27375" w:rsidRPr="00756CD8" w:rsidRDefault="00F27375" w:rsidP="00863995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Результаты самодиагностики МБОУ «ПСОШ №2 ПМО»,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</w:t>
            </w: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Цель </w:t>
            </w:r>
          </w:p>
        </w:tc>
        <w:tc>
          <w:tcPr>
            <w:tcW w:w="8491" w:type="dxa"/>
          </w:tcPr>
          <w:p w:rsidR="00756CD8" w:rsidRDefault="00756CD8" w:rsidP="00756CD8">
            <w:pPr>
              <w:autoSpaceDE w:val="0"/>
              <w:autoSpaceDN w:val="0"/>
              <w:adjustRightInd w:val="0"/>
              <w:ind w:firstLine="7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ценностно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среды, способствующей формированию социально активной и самостоятельной личности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школьника,  имеющего     ценностные     приоритеты     и     ключевые     компетенции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жизненного самоопределения.</w:t>
            </w:r>
          </w:p>
          <w:p w:rsidR="00F27375" w:rsidRDefault="00F27375" w:rsidP="00F2737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углубленного изучения предметов в 2-9 классах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2. Повысить результаты участия в олимпиадах, конкурсах</w:t>
            </w:r>
          </w:p>
          <w:p w:rsidR="00F27375" w:rsidRDefault="00F27375" w:rsidP="00F2737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Создать условия для обучения учащихся с ОВЗ в соответствии с требованиями</w:t>
            </w:r>
          </w:p>
          <w:p w:rsidR="00F27375" w:rsidRDefault="00F27375" w:rsidP="00F2737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4.Действие молодежных детских организаций</w:t>
            </w:r>
          </w:p>
          <w:p w:rsidR="00F27375" w:rsidRDefault="00F27375" w:rsidP="00F2737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Выполнение критерия эффективности профориентационной работы</w:t>
            </w:r>
          </w:p>
          <w:p w:rsidR="00F27375" w:rsidRPr="00F27375" w:rsidRDefault="00F27375" w:rsidP="00F2737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Создана эффективная система общественного управления ОО</w:t>
            </w: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Комплексные задачи Программы развития 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внедрение в образовательную систему школы современных стандартов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инструментов  его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обновления  содержания 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преподавания;</w:t>
            </w:r>
          </w:p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Оптимизировать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систему профессионального 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 педагогических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необходимого условия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современных образовательных отношений;</w:t>
            </w:r>
          </w:p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внутришкольную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воспитательную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систему,    направленную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способствующей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«всестороннему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духовному,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нравственному,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интеллектуальному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физическому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них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патриотизма,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уважения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старшим»,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способной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творчеству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самоопределению,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отвечающей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общества,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инновационной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экономики;</w:t>
            </w:r>
          </w:p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комфортного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микроклимата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среды,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способствующей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процесса, 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также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учащихся;</w:t>
            </w:r>
          </w:p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Совершенствовать   систему   деятельности   педагогического   коллектива   школы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своевременному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ребёнка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(интеллект,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талант,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личность);</w:t>
            </w:r>
          </w:p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мотивирующей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среды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(амбициозные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каждого ученика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принципу: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демонстрация);</w:t>
            </w:r>
          </w:p>
          <w:p w:rsidR="00756CD8" w:rsidRPr="00756CD8" w:rsidRDefault="00756CD8" w:rsidP="00756CD8">
            <w:pPr>
              <w:numPr>
                <w:ilvl w:val="0"/>
                <w:numId w:val="32"/>
              </w:numPr>
              <w:tabs>
                <w:tab w:val="left" w:pos="829"/>
              </w:tabs>
              <w:autoSpaceDE w:val="0"/>
              <w:autoSpaceDN w:val="0"/>
              <w:adjustRightInd w:val="0"/>
              <w:spacing w:before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социализации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жизненного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пути,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индивидуализации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траекторий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учащихся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конкурентоспособных     образовательных     результатов,     необходимых     для     жизни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поликультурной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среде.</w:t>
            </w: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Планируемые результаты реализации Программы развития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«Знание: качество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объективность»: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 реализованы в полной мере ООП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ООП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</w:t>
            </w:r>
            <w:r w:rsidR="007B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ООП СОО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включая программы внеурочной деятельности и дополнительного образования;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педагогических работников, работающих по программам НОО, ООО</w:t>
            </w:r>
            <w:r w:rsidR="007B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курсах повышения квалификации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составит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 показавших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положительные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результаты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мониторингах,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повысится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предметам достигнет 100 %;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классов,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ГИА, достигнет 10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удовлетворенность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родителей (законных представителей)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 составит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участвующих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олимпиадах,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конкурсах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различного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уровня, составит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вовлечённых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мероприятия по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повышению функциональной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грамотности, достигнет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«Воспитание»: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участвующих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гражданско-патриотической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направленности, составит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внеурочной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р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азвития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талантливых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 охватит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 обучающихся;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будет реализовываться в полном объеме единая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воспитания,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соответствующая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законодательству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 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удовлетворяющая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родителей (законных представителей)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10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руководителей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курсах повышения квалификации составит 100 %;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педагогических работников, работающих по программам внеурочной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дополнительного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составит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школьников, принимающих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художественно-театральных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объединений, хоровых студиях увеличится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вовлеченных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РДДМ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«Движение Первых», повысится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родителей (законных представителей), вовлеченных в управление учебно-воспитательным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процессом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значимую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деятельность, увеличится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школьников,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посещающих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секции, увеличится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удовлетворенность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родителей (законных представителей)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качеством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достигнет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«Здоровье»: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будет разработана и реализована программа здоровьесбережения и проведение просветительских мероприятий по ЗОЖ;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принявших участие во Всероссийском физкультурно-спортивном комплексе «Готов к труду и обороне», составит не менее 50 %;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школьников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разным видам спорта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(Президентские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состязания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               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т.д.) достигнет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учеников,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посещающих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клуба «Личный доктор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составит</w:t>
            </w:r>
            <w:r w:rsidR="0086399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не менее 8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школьников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, принявших участие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спортивных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на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уровне муниципалитета, составит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30 %.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«Профориентация»: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 принявших участие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многоуровневой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онлайн-диагностике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«Билет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будущее»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6-9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классы), достигнет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охваченных мероприятиями профориентационной направленности,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составит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 от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 удовлетворенных выбором профессиональной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траектории, составит не менее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будет организована работа по сетевому взаимодействию с организациями СПО, ВО и социальными партнерами для реализации программ учебных предметов, курсов внеурочной деятельности и рабочей программы воспитания.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«Творчество»: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вовлеченных в деятельность школьного театра (1-4 класс), составит не менее 80 %;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объединений по внеурочной деятельности обучающихся, направленных на развитие школьного театра, школьного хора, школьного медиа-центра (школьная газета, телевидение), составит не м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енее 4-х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принявших участие в конкурсах, олимпиадах, фестивалях, творческих выставках, соревнованиях различного уровня, составит не менее 80 %;</w:t>
            </w:r>
          </w:p>
          <w:p w:rsidR="00756CD8" w:rsidRPr="00756CD8" w:rsidRDefault="00756CD8" w:rsidP="00756CD8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победителей и призеров конкурсов, олимпиад, фестивалей, творческих выставок, соревнований на муниципальном уровне достигнет           1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5 % от количества обучающихся, принимающих участие в данных мероприятиях.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«Образовательная среда»: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доля педагогов, вступивших в профессиональные сообщества с целью обмена опытом и помощи начинающим учителям через ИКОП «Сферум», составит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ИКОП «Сферум» будут созданы сообщества учебных классов, учебных групп, в том числе групп, сформированных из педагогических работников и обучающихся в секциях и кружках, а также групп по интересам обучающихся и сообществ педагогических работников;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применяющих цифровые образовательные ресурсы в образовательной деятельности, достигнет 100 %;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 открытых онлайн-уроков, реализуемых с учетом опыта цикла открытых уроков «Урок Цифры», достигнет 100 %;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педагогических и руководящих работников, повысивших квалификацию в области современных цифровых технологий в образовании, достигнет 100 %;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педагогов, применяющих цифровые образовательные технологии в образовательной деятельности, составит 100 %;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материально-техническая база для внедрения модели цифровой о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бразовательной среды достигнет 10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педагогов и обучающихся, использующих ФГИС «Моя школа», составит 100 %;</w:t>
            </w:r>
          </w:p>
          <w:p w:rsidR="00756CD8" w:rsidRPr="00756CD8" w:rsidRDefault="00756CD8" w:rsidP="00756CD8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 организованы специальные тематические зоны – коворкинг зоны, благоприятные школьные пространства для педагогов и школьников.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«Учитель. Школьная команда»:</w:t>
            </w:r>
          </w:p>
          <w:p w:rsidR="00756CD8" w:rsidRPr="00756CD8" w:rsidRDefault="00756CD8" w:rsidP="00756CD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педагогических работников, прошедших аттестацию, составит 60 %;</w:t>
            </w:r>
          </w:p>
          <w:p w:rsidR="00756CD8" w:rsidRPr="00756CD8" w:rsidRDefault="00756CD8" w:rsidP="00756CD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 разработаны и реализованы мероприятия (ИОМ), направленные на обучение и преодоление профессиональных дефицитов административных и педагогических работников;</w:t>
            </w:r>
          </w:p>
          <w:p w:rsidR="00756CD8" w:rsidRPr="00756CD8" w:rsidRDefault="00756CD8" w:rsidP="00756CD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охват педагогических работников различными формами наставничества через работу ШМО составит 100 %.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«Школьный климат»: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будет организовано сетевое взаимодействие с Областным государственным казенным учреждением «Центр социальной помощи семье и детям Пограничного округа» с целью привлечения педагога-психолога и логопеда с целью психолого-педагогического сопровождения участников образовательных отношений;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 организованы специальные тематические зоны –коворкинг зоны, благоприятные школьные пространства для педагогов и школьников;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 созданы возможности трансформирования, зонирования школьного пространства для психолого-педагогического сопровождения обучающихся;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будет организована систематическая работа по профилактике буллинга и девиантного поведения в детской среде;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педагогов, прошедших КПК по профилактике буллинга и девиантного поведения, составит не менее 80 %;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принимающих участие в социально-психологическом тестировании, составит 100 %;</w:t>
            </w:r>
          </w:p>
          <w:p w:rsidR="00756CD8" w:rsidRPr="00756CD8" w:rsidRDefault="00756CD8" w:rsidP="00756CD8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обучающихся, педагогов и родителей (законных представителей), удовлетворенных школьным климатом, составит 100 %.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Сведения о разработчиках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бюджетного общеобразовательного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«Пограничная средняя общеобразовательная школа №2 имени Байко Варвары Филипповны Пограничного муниципального округа»:</w:t>
            </w:r>
          </w:p>
          <w:p w:rsidR="00756CD8" w:rsidRPr="00756CD8" w:rsidRDefault="00756CD8" w:rsidP="00756CD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Жалнина И.А. – директор;</w:t>
            </w:r>
          </w:p>
          <w:p w:rsidR="00756CD8" w:rsidRPr="00756CD8" w:rsidRDefault="00756CD8" w:rsidP="00756CD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Третьякова Н.В. – заместитель директора по учебно-воспитательной работе;</w:t>
            </w:r>
          </w:p>
          <w:p w:rsidR="00756CD8" w:rsidRPr="00756CD8" w:rsidRDefault="00756CD8" w:rsidP="00756CD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Уржумцева О.В. – заместитель директора по учебно-воспитательной работе;</w:t>
            </w:r>
          </w:p>
          <w:p w:rsidR="00756CD8" w:rsidRPr="00756CD8" w:rsidRDefault="00756CD8" w:rsidP="00756CD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Оберемок О.Д. – советник директора по воспитанию</w:t>
            </w:r>
            <w:r w:rsidR="007B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взаимодействию с детскими общественными объединениями</w:t>
            </w: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Период реализации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реализуется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202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г.: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показателей 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индикаторов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 реализации программы: 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года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Этапы реализации Программы развития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этап – подготовительный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 2024 г. – апрель 2024 г.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необходимой нормативно-правовой базы, обучение кадров, изучение инновационных управленческих технологий, разработка структуры и плана совершенствования образовательной среды, подготовка социальных условий реализации и финансирования программы развития в школе.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партнеров, заинтересованных в развитии школы, разработка механизма комплексного взаимодействия с образовательными и культурными учреждениями поселка, общественными организациями, государственными структурами.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родительской общественности к изменениям в образовательной деятельности (Родительские собрания, сайт образовательной организации, создание общешкольного чата).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 этап – </w:t>
            </w:r>
          </w:p>
          <w:p w:rsidR="00756CD8" w:rsidRPr="00756CD8" w:rsidRDefault="00756CD8" w:rsidP="008639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овной (внедренческий) (2024-2026г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г.)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 школе системы образования, успешно реализующей Федеральный закон «Об образовании в Российской Федерации», отвечающей современным требованиям ФГОС и ФОП. Реализация организационных механизмов внедрения проектов в деятельности школы, мониторинг программы и её корректировка.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Достижение заявленных целевых показателей и индикаторов программы: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Программы;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проектов;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нормативно-правовое сопровождение реализации Программы развития;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системы мониторинга реализации Программы,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анализ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результатов.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 этап – обобщающий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(Сентябрь 202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– </w:t>
            </w:r>
          </w:p>
          <w:p w:rsidR="00756CD8" w:rsidRPr="00756CD8" w:rsidRDefault="00756CD8" w:rsidP="008639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 202</w:t>
            </w:r>
            <w:r w:rsidR="00863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г.)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результатов программы, оценка её эффективности. Представление результатов. Сбор оценка материалов, сопоставление показателей школы за период до и после внедрения обновлений, анализ воздействия инновационных технологий.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соответствие плановым показателям Проекта до «полного» уровня проекта «Школы Минпросвещения России» при условии наличия реальной финансовой возможности изменений материально-технической базы, выполнения всех имеющихся предписаний.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Рефлексивный анализ и принятие управленческих решений по перспективе развития ОО: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программных мероприятий;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итоговых результатов мониторинга реализации Программы;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позитивного опыта осуществления программных мероприятий;</w:t>
            </w:r>
          </w:p>
          <w:p w:rsidR="00756CD8" w:rsidRPr="00756CD8" w:rsidRDefault="00756CD8" w:rsidP="00756CD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целей,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стратегии дальнейшего развития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школы.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Порядок финансирования Программы развития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Ежегодная субвенция из регионального и муниципального бюджетов на выполнение утвержденной сметы расходов.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6CD8" w:rsidRPr="00756CD8" w:rsidTr="00863995">
        <w:tc>
          <w:tcPr>
            <w:tcW w:w="2453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реализации</w:t>
            </w:r>
          </w:p>
        </w:tc>
        <w:tc>
          <w:tcPr>
            <w:tcW w:w="8491" w:type="dxa"/>
          </w:tcPr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реализуется через проекты, то есть комплекс организационных, экономических и правовых мероприятий, необходимых для достижения цели и решения задач Программы, с определенными показателями и контрольными точками.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мониторинга по реализации Программы развития осуществляет руководство школы. Анализ и рефлексия преобразовательной деятельности - через заседания Управляющего совета. Принятие управленческих решений по конкретизации, коррекции, дополнению Программы развития на соответствие модели и целевому уровню «Школы Минпросвещения России» – на заседаниях педагогического совета.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Мониторинг:</w:t>
            </w:r>
          </w:p>
          <w:p w:rsidR="00756CD8" w:rsidRPr="00756CD8" w:rsidRDefault="00756CD8" w:rsidP="00756CD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ВШК;</w:t>
            </w:r>
          </w:p>
          <w:p w:rsidR="00756CD8" w:rsidRPr="00756CD8" w:rsidRDefault="00756CD8" w:rsidP="00756CD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анкетирование;</w:t>
            </w:r>
          </w:p>
          <w:p w:rsidR="00756CD8" w:rsidRPr="00756CD8" w:rsidRDefault="00756CD8" w:rsidP="00756CD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социологические опросы всех участников образовательного процесса.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реализации Программы развития:</w:t>
            </w:r>
          </w:p>
          <w:p w:rsidR="00756CD8" w:rsidRPr="00756CD8" w:rsidRDefault="00756CD8" w:rsidP="00756CD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административный уровень – директор;</w:t>
            </w:r>
          </w:p>
          <w:p w:rsidR="00756CD8" w:rsidRPr="00756CD8" w:rsidRDefault="00756CD8" w:rsidP="00756CD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общественно-профессиональный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уровень – педагогический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совет,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методические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объединения;</w:t>
            </w:r>
          </w:p>
          <w:p w:rsidR="00756CD8" w:rsidRPr="00756CD8" w:rsidRDefault="00756CD8" w:rsidP="00756CD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социально-общественный уровень – родительская общественность, школьный парламент.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Ежегодный мониторинг реализации Программы по выделенным направлениям. 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C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Публичный отчет (ежегодно) – на сайте школы. Отчеты о реализации основных направлений и отдельных проектов Программы – на педагогических советах, совещаниях.</w:t>
            </w:r>
          </w:p>
          <w:p w:rsidR="00756CD8" w:rsidRPr="00756CD8" w:rsidRDefault="00756CD8" w:rsidP="00756CD8">
            <w:pPr>
              <w:autoSpaceDE w:val="0"/>
              <w:autoSpaceDN w:val="0"/>
              <w:adjustRightInd w:val="0"/>
              <w:ind w:firstLine="44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6CD8" w:rsidRPr="00756CD8" w:rsidRDefault="00756CD8" w:rsidP="00756CD8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756CD8" w:rsidRPr="00756CD8" w:rsidRDefault="00756CD8" w:rsidP="00756CD8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  <w:sectPr w:rsidR="00756CD8" w:rsidRPr="00756CD8" w:rsidSect="00364D0A">
          <w:footerReference w:type="default" r:id="rId11"/>
          <w:pgSz w:w="11910" w:h="16840"/>
          <w:pgMar w:top="426" w:right="780" w:bottom="1220" w:left="660" w:header="0" w:footer="1029" w:gutter="0"/>
          <w:cols w:space="720"/>
        </w:sectPr>
      </w:pPr>
    </w:p>
    <w:p w:rsidR="00756CD8" w:rsidRPr="00756CD8" w:rsidRDefault="00756CD8" w:rsidP="00756CD8">
      <w:pPr>
        <w:widowControl w:val="0"/>
        <w:numPr>
          <w:ilvl w:val="0"/>
          <w:numId w:val="17"/>
        </w:numPr>
        <w:autoSpaceDE w:val="0"/>
        <w:autoSpaceDN w:val="0"/>
        <w:spacing w:before="76" w:after="0" w:line="240" w:lineRule="auto"/>
        <w:ind w:left="142" w:firstLine="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166483638"/>
      <w:bookmarkStart w:id="4" w:name="_Toc167461219"/>
      <w:bookmarkStart w:id="5" w:name="_Toc167462568"/>
      <w:r w:rsidRPr="00756C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  <w:r w:rsidRPr="00756CD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ВВЕДЕНИЕ</w:t>
      </w:r>
      <w:bookmarkEnd w:id="3"/>
      <w:bookmarkEnd w:id="4"/>
      <w:bookmarkEnd w:id="5"/>
    </w:p>
    <w:p w:rsidR="00756CD8" w:rsidRPr="00756CD8" w:rsidRDefault="00756CD8" w:rsidP="00756CD8">
      <w:pPr>
        <w:widowControl w:val="0"/>
        <w:autoSpaceDE w:val="0"/>
        <w:autoSpaceDN w:val="0"/>
        <w:spacing w:after="0" w:line="240" w:lineRule="auto"/>
        <w:ind w:left="473" w:right="348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56CD8" w:rsidRPr="00756CD8" w:rsidRDefault="00756CD8" w:rsidP="00756CD8">
      <w:pPr>
        <w:widowControl w:val="0"/>
        <w:autoSpaceDE w:val="0"/>
        <w:autoSpaceDN w:val="0"/>
        <w:spacing w:after="0" w:line="240" w:lineRule="auto"/>
        <w:ind w:left="473" w:right="34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CD8">
        <w:rPr>
          <w:rFonts w:ascii="Times New Roman" w:eastAsia="Times New Roman" w:hAnsi="Times New Roman" w:cs="Times New Roman"/>
          <w:sz w:val="24"/>
          <w:szCs w:val="24"/>
        </w:rPr>
        <w:t>Программа развития муниципального бюджетного общеобразовательного учреждения «Пограничная средняя общеобразовательная школа №2 имени Байко Варвары Филипповны Пограничного муниципального округа» (далее – Программа, или Программа развития) является стратегическим документом, определяющим пути и основные направления развития школы на период с 2024 г. до 202</w:t>
      </w:r>
      <w:r w:rsidR="003964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56CD8">
        <w:rPr>
          <w:rFonts w:ascii="Times New Roman" w:eastAsia="Times New Roman" w:hAnsi="Times New Roman" w:cs="Times New Roman"/>
          <w:sz w:val="24"/>
          <w:szCs w:val="24"/>
        </w:rPr>
        <w:t xml:space="preserve"> г., определяет основные ценностно-смысловые, целевые и содержательные приоритеты развития школы в реализации целевых показателей национального проекта «Образование» и направлена на достижение целевых показателей Федерального проекта «Школа Минпросвещения России».</w:t>
      </w:r>
    </w:p>
    <w:p w:rsidR="00756CD8" w:rsidRDefault="00756CD8" w:rsidP="00756CD8">
      <w:pPr>
        <w:widowControl w:val="0"/>
        <w:autoSpaceDE w:val="0"/>
        <w:autoSpaceDN w:val="0"/>
        <w:spacing w:after="0" w:line="240" w:lineRule="auto"/>
        <w:ind w:left="473" w:right="34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CD8">
        <w:rPr>
          <w:rFonts w:ascii="Times New Roman" w:eastAsia="Times New Roman" w:hAnsi="Times New Roman" w:cs="Times New Roman"/>
          <w:sz w:val="24"/>
          <w:szCs w:val="24"/>
        </w:rPr>
        <w:t>В Программе представлены концептуальные положения функционирования образовательной организации как системы, выделены главные направления преобразований, содержание предстоящей деятельности, планируемый результат и критерии его оценки на основе реализации Национального проекта «Образование» и направлена на достижение целевых показателей Федерального проекта «Школа Минпросвещения России». Программа развития школы на 2024-202</w:t>
      </w:r>
      <w:r w:rsidR="0039640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56CD8">
        <w:rPr>
          <w:rFonts w:ascii="Times New Roman" w:eastAsia="Times New Roman" w:hAnsi="Times New Roman" w:cs="Times New Roman"/>
          <w:sz w:val="24"/>
          <w:szCs w:val="24"/>
        </w:rPr>
        <w:t xml:space="preserve"> гг. разработана на основе самоанализа и самооценки достижений педагогического коллектива за предыдущий период развития, анализа образовательной деятельности по вопросам удовлетворенности участников образовательных отношений качеством образования, условиями обучения и определения актуальных проблем. Проекты Программы развития прошли рассмотрение на заседаниях предметных методических объединений, педагогического совета. При появлении в процессе реализации Программы развития новых непрогнозируемых в настоящее время эффектов, эффекты отслеживаются, фиксируются в ходе управленческого анализа с целью коррекции и внесения изменений в Программу.</w:t>
      </w:r>
    </w:p>
    <w:p w:rsidR="007B0115" w:rsidRPr="00756CD8" w:rsidRDefault="007B0115" w:rsidP="00756CD8">
      <w:pPr>
        <w:widowControl w:val="0"/>
        <w:autoSpaceDE w:val="0"/>
        <w:autoSpaceDN w:val="0"/>
        <w:spacing w:after="0" w:line="240" w:lineRule="auto"/>
        <w:ind w:left="473" w:right="34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25B2" w:rsidRPr="007B0062" w:rsidRDefault="0012722C" w:rsidP="00863995">
      <w:pPr>
        <w:pStyle w:val="a3"/>
        <w:widowControl w:val="0"/>
        <w:numPr>
          <w:ilvl w:val="0"/>
          <w:numId w:val="4"/>
        </w:num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062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Информационная справка о </w:t>
      </w:r>
      <w:r w:rsidR="007B0062" w:rsidRPr="007B0062">
        <w:rPr>
          <w:rFonts w:ascii="Times New Roman" w:hAnsi="Times New Roman" w:cs="Times New Roman"/>
          <w:b/>
          <w:bCs/>
          <w:sz w:val="28"/>
          <w:szCs w:val="28"/>
        </w:rPr>
        <w:t>МБОУ «ПСОШ №2 ПМО»</w:t>
      </w:r>
    </w:p>
    <w:p w:rsidR="007B0062" w:rsidRPr="007B0062" w:rsidRDefault="007B0062" w:rsidP="00756CD8">
      <w:pPr>
        <w:pStyle w:val="a3"/>
        <w:widowControl w:val="0"/>
        <w:spacing w:after="0" w:line="276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616"/>
        <w:gridCol w:w="7579"/>
      </w:tblGrid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Основные сведения об ОО</w:t>
            </w:r>
          </w:p>
        </w:tc>
        <w:tc>
          <w:tcPr>
            <w:tcW w:w="3717" w:type="pct"/>
          </w:tcPr>
          <w:p w:rsidR="007B0062" w:rsidRPr="007B0062" w:rsidRDefault="007B0062" w:rsidP="007B0062">
            <w:pPr>
              <w:pStyle w:val="a4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Полное наименование учреждения: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«Пограничная средняя  общеобразовательная школа №2 имени Байко Варвары Филипповны Пограничного муниципального округа».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Сокращенное наименование учреждения: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МБОУ «ПСОШ №2 ПМО».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2. Дата создания: 1899 г.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3. ИНН: 2525003742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4. Информация об учредителе: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spacing w:val="30"/>
                <w:lang w:eastAsia="ru-RU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Учредитель: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0062">
              <w:rPr>
                <w:rFonts w:ascii="Times New Roman" w:eastAsia="Times New Roman" w:hAnsi="Times New Roman" w:cs="Times New Roman"/>
                <w:bCs/>
                <w:spacing w:val="30"/>
                <w:lang w:eastAsia="ru-RU"/>
              </w:rPr>
              <w:t xml:space="preserve">Администрация </w:t>
            </w:r>
            <w:r w:rsidRPr="007B0062">
              <w:rPr>
                <w:rFonts w:ascii="Times New Roman" w:eastAsia="Times New Roman" w:hAnsi="Times New Roman" w:cs="Times New Roman"/>
                <w:bCs/>
                <w:lang w:eastAsia="ru-RU"/>
              </w:rPr>
              <w:t>Пограничного</w:t>
            </w:r>
            <w:r w:rsidRPr="007B0062">
              <w:rPr>
                <w:rFonts w:ascii="Times New Roman" w:eastAsia="Times New Roman" w:hAnsi="Times New Roman" w:cs="Times New Roman"/>
                <w:bCs/>
                <w:spacing w:val="30"/>
                <w:lang w:eastAsia="ru-RU"/>
              </w:rPr>
              <w:t xml:space="preserve"> </w:t>
            </w:r>
            <w:r w:rsidRPr="007B006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муниципального округа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spacing w:line="288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0062">
              <w:rPr>
                <w:rFonts w:ascii="Times New Roman" w:eastAsia="Times New Roman" w:hAnsi="Times New Roman" w:cs="Times New Roman"/>
                <w:bCs/>
                <w:lang w:eastAsia="ru-RU"/>
              </w:rPr>
              <w:t>Приморского края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Глава АПМО: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 Олег Александрович.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Юридический / почтовый адрес: </w:t>
            </w:r>
            <w:r w:rsidRPr="007B0062"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eastAsia="ru-RU"/>
              </w:rPr>
              <w:t>692582, Приморский край, Пограничный район, п. Пограничный, ул. Советская, д. 31 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7B006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Тел/факс 8 (42345) 21-4-94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0062">
              <w:rPr>
                <w:rFonts w:ascii="Arial" w:eastAsia="Times New Roman" w:hAnsi="Arial" w:cs="Arial"/>
                <w:color w:val="333333"/>
                <w:sz w:val="36"/>
                <w:szCs w:val="36"/>
                <w:shd w:val="clear" w:color="auto" w:fill="F8F8F8"/>
                <w:lang w:val="en-US"/>
              </w:rPr>
              <w:t> </w:t>
            </w:r>
            <w:hyperlink r:id="rId12" w:history="1">
              <w:r w:rsidRPr="007B0062">
                <w:rPr>
                  <w:rFonts w:ascii="Times New Roman" w:eastAsia="Times New Roman" w:hAnsi="Times New Roman" w:cs="Times New Roman"/>
                  <w:lang w:val="en-US"/>
                </w:rPr>
                <w:t>pogranichny</w:t>
              </w:r>
              <w:r w:rsidRPr="007B0062">
                <w:rPr>
                  <w:rFonts w:ascii="Times New Roman" w:eastAsia="Times New Roman" w:hAnsi="Times New Roman" w:cs="Times New Roman"/>
                </w:rPr>
                <w:t>-</w:t>
              </w:r>
              <w:r w:rsidRPr="007B0062">
                <w:rPr>
                  <w:rFonts w:ascii="Times New Roman" w:eastAsia="Times New Roman" w:hAnsi="Times New Roman" w:cs="Times New Roman"/>
                  <w:lang w:val="en-US"/>
                </w:rPr>
                <w:t>mo</w:t>
              </w:r>
              <w:r w:rsidRPr="007B0062">
                <w:rPr>
                  <w:rFonts w:ascii="Times New Roman" w:eastAsia="Times New Roman" w:hAnsi="Times New Roman" w:cs="Times New Roman"/>
                </w:rPr>
                <w:t>@</w:t>
              </w:r>
              <w:r w:rsidRPr="007B0062">
                <w:rPr>
                  <w:rFonts w:ascii="Times New Roman" w:eastAsia="Times New Roman" w:hAnsi="Times New Roman" w:cs="Times New Roman"/>
                  <w:lang w:val="en-US"/>
                </w:rPr>
                <w:t>mail</w:t>
              </w:r>
              <w:r w:rsidRPr="007B0062">
                <w:rPr>
                  <w:rFonts w:ascii="Times New Roman" w:eastAsia="Times New Roman" w:hAnsi="Times New Roman" w:cs="Times New Roman"/>
                </w:rPr>
                <w:t>.</w:t>
              </w:r>
              <w:r w:rsidRPr="007B0062">
                <w:rPr>
                  <w:rFonts w:ascii="Times New Roman" w:eastAsia="Times New Roman" w:hAnsi="Times New Roman" w:cs="Times New Roman"/>
                  <w:lang w:val="en-US"/>
                </w:rPr>
                <w:t>ru</w:t>
              </w:r>
            </w:hyperlink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Times New Roman" w:hAnsi="Times New Roman" w:cs="Times New Roman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-сайт: </w:t>
            </w:r>
            <w:hyperlink r:id="rId13" w:history="1"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www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pogranichny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</w:hyperlink>
            <w:r w:rsidRPr="007B006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5. Сведения о лицензии (от 30 декабря 2020 г. № 92, выданной Министерством образования Приморского края) и приложения к лицензии.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Информация о месте нахождения ОО (юридический и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фактический адрес).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Юридический / почтовый адрес:</w:t>
            </w:r>
          </w:p>
          <w:p w:rsidR="007B0062" w:rsidRPr="007B0062" w:rsidRDefault="007B0062" w:rsidP="007B006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школа: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0062">
              <w:rPr>
                <w:rFonts w:ascii="Times New Roman" w:eastAsia="Times New Roman" w:hAnsi="Times New Roman" w:cs="Times New Roman"/>
                <w:color w:val="000000"/>
              </w:rPr>
              <w:t xml:space="preserve">692582, </w:t>
            </w:r>
            <w:r w:rsidRPr="007B0062">
              <w:rPr>
                <w:rFonts w:ascii="Times New Roman" w:eastAsia="Times New Roman" w:hAnsi="Times New Roman" w:cs="Times New Roman"/>
                <w:color w:val="000000"/>
                <w:w w:val="95"/>
              </w:rPr>
              <w:t>Приморский край, Пограничный район, пгт. Пограничный, ул. Пограничная, д.6 а</w:t>
            </w:r>
            <w:r w:rsidRPr="007B0062">
              <w:rPr>
                <w:rFonts w:ascii="Times New Roman" w:eastAsia="Calibri" w:hAnsi="Times New Roman" w:cs="Times New Roman"/>
              </w:rPr>
              <w:t>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7. Контакты:</w:t>
            </w:r>
          </w:p>
          <w:p w:rsidR="007B0062" w:rsidRPr="007B0062" w:rsidRDefault="007B0062" w:rsidP="007B006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телефон / факс: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8(42345)22-5-01;</w:t>
            </w:r>
          </w:p>
          <w:p w:rsidR="007B0062" w:rsidRPr="007B0062" w:rsidRDefault="007B0062" w:rsidP="007B006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</w:t>
              </w:r>
              <w:r w:rsidRPr="007B0062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2@pogranichny.org</w:t>
              </w:r>
            </w:hyperlink>
            <w:r w:rsidRPr="007B006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825B2" w:rsidRPr="0075658D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официального сайта ОО в сети «Интернет»: </w:t>
            </w:r>
            <w:r w:rsidRPr="007B0062">
              <w:rPr>
                <w:rFonts w:ascii="Times New Roman" w:eastAsia="Times New Roman" w:hAnsi="Times New Roman" w:cs="Times New Roman"/>
              </w:rPr>
              <w:t>https://sosh2.pogranichny.org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обучающихся </w:t>
            </w:r>
          </w:p>
        </w:tc>
        <w:tc>
          <w:tcPr>
            <w:tcW w:w="3717" w:type="pct"/>
          </w:tcPr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Начальное общее образование: 94; количество детей с ОВЗ: 8;</w:t>
            </w:r>
            <w:r w:rsidRPr="007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детей-инвалидов: 0.</w:t>
            </w:r>
          </w:p>
          <w:p w:rsidR="007B0062" w:rsidRPr="007B0062" w:rsidRDefault="007B0062" w:rsidP="007B0062">
            <w:pPr>
              <w:widowControl w:val="0"/>
              <w:autoSpaceDE w:val="0"/>
              <w:autoSpaceDN w:val="0"/>
              <w:ind w:firstLine="4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образование: 136; количество детей с ОВЗ: 12; детей-инвалидов: 0.</w:t>
            </w:r>
          </w:p>
          <w:p w:rsidR="001825B2" w:rsidRPr="00864F88" w:rsidRDefault="007B0062" w:rsidP="007B0062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7B0062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образование: 31; количество детей с ОВЗ: 0; детей-инвалидов – 0.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организационно-педагогических условий</w:t>
            </w:r>
          </w:p>
        </w:tc>
        <w:tc>
          <w:tcPr>
            <w:tcW w:w="3717" w:type="pct"/>
          </w:tcPr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видом деятельности школы является реализация общеобразовательных программ начального общего, основного и среднего общего образования. 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Школа реализует ФГОС на всех уровнях общего образования, с использованием электронного обучения и дистанционных образовательных технологий, с использованием ЭОР или ЦОР, дополнительных учебников в электронной форме, on-line тренажеров, проводятся дистанционные олимпиады, конкурсы. Форма обучения: очная.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в школе обучается 216 человек. Обучение в школе организовано в одну смену при пятидневной рабочей неделе (начало первого урока в 8 часов 00 мин.). 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программы: Основная образовательная программа начального общего образования. Нормативный срок обучения – 4 года.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программы: Основная образовательная программа основного общего образования. Нормативный срок обучения – 5 лет.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программы: Основная образовательная программа среднего общего образования. Нормативный срок обучения – 2 года.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программы: Адаптированная основная образовательная программа основного общего образования обучающихся с умственной отсталостью (интеллектуальными нарушениями). Нормативный срок обучения – 5 лет.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программы: Адаптированная основная образовательная программа основного общего образования обучающихся с задержкой психологического развития (интеллектуальными нарушениями). Нормативный срок обучения – 5 лет.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образовательной программы: Адаптированная основная образовательная программа среднего общего образования обучающихся с расстройствами аутистического спектра). Нормативный 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обучения – 2 года.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программы: Адаптированная основная образовательная программа начального общего образования обучающихся с ОВЗ. Нормативный срок обучения – 4 года.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Язык, на котором осуществляется образование (обучение) – русский.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5B2" w:rsidRPr="0075658D" w:rsidRDefault="007B0062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Есть стабильное подключение к сети «Интернет», обеспечение компьютерами и ноутбуками  в полном объёме.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режиме деятельности</w:t>
            </w:r>
          </w:p>
        </w:tc>
        <w:tc>
          <w:tcPr>
            <w:tcW w:w="3717" w:type="pct"/>
          </w:tcPr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Время работы школы: понедельник-пятница, 8:00-19:00 ч., выходной – суббота, воскресенье.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перемен: 3 перемены (после 2,3 и 4 уроков) – по 20 минут. Остальные перемены – по 10 минут. 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учебного процесса в школе регламентируется календарным учебным графиком, учебными планами, расписанием занятий, локальными нормативными актами школы. 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 в школе осуществляется по пятидневной учебной неделе. Занятия проводятся в одну смену.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 ООП НОО на 2024-2025 учебный год: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дата начала учебного года – 02 сентября 2024 г.;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дата окончания учебного года – 23 мая 2025 г.;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продолжительность учебного года: 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– 1 класс – 33 недели;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– 2-4 классы – 34 недели.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Режим работы 1-4 классов – пятидневная учебная неделя.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 ООП ООО на 2024-2025 учебный год: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дата начала учебного года – 02 сентября 2024 г.;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дата окончания учебного года – 23 мая 2025 г.;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продолжительность учебного года – классы – 34 недели.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Режим работы 5-9 классов – пятидневная учебная неделя.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 ООП СОО на 2024-2025 учебный год: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дата начала учебного года – 02 сентября 2024 г.;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дата окончания учебного года – 23 мая 2025 г.;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продолжительность учебного года – классы – 34 недели.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Режим работы 10-11 классов – пятидневная учебная неделя.</w:t>
            </w:r>
          </w:p>
          <w:p w:rsidR="001825B2" w:rsidRPr="0075658D" w:rsidRDefault="007B0062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предусматривает отдельную процедуру  и представляет собой среднее арифметическое оценок за четверть (полугодие) и итоговых контрольных работ по каждому предмету учебного плана. Сроки проведения государственной итоговой аттестации выпускников 9-х классов устанавливаются Минпросвещения России и Рособрнадзором.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Сведения о работниках ОО</w:t>
            </w:r>
          </w:p>
        </w:tc>
        <w:tc>
          <w:tcPr>
            <w:tcW w:w="3717" w:type="pct"/>
          </w:tcPr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В школе работает квалифицированный и стабильный педагогический коллектив. Педагоги придерживаются единой методики, единого плана работы, единого подхода к ребенку для осуществления качественного воспитательного процесса.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Общее количество работников: 26 человек.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педагогических работников: 17 человек.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Количество учителей:16 человек.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имеющих государственные награды – 2 человека.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Доля работников с высшим образованием – 67 % (11 человек из 16-и).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Доля учителей, имеющих высшую квалификационную категорию –  13 % (2 человека из 16).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Доля учителей, имеющих первую квалификационную категорию –  19 % (3 человек из 16).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Количество учителей, имеющих квалификационную категорию «педагог-наставник» / «педагог-методист» – 0 человек.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5B2" w:rsidRPr="0075658D" w:rsidRDefault="007B0062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Молодые педагоги (до 35 лет) – 3 человека.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Краткая характеристика окружающего социума, наличие социальных партнеров</w:t>
            </w:r>
          </w:p>
        </w:tc>
        <w:tc>
          <w:tcPr>
            <w:tcW w:w="3717" w:type="pct"/>
          </w:tcPr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МБОУ «ПСОШ №2 ПМО» располагается в микрорайоне железнодорожной станции, в поселке, являющемся районным центром.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На территории школы есть малая спортивная площадка ВФСК «ГТО», установленная летом в 2024 году и многофункциональная площадка, установленная в 2015 году. Территория школы ограждена по периметру железным забором. В школе ведется наружное и внутреннее  видеонаблюдение.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В шаговой доступности: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Администрация железной дороги;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Культурно-досуговый центр (проведение совместных мероприятий);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Отделение Госавтоинспекции ОМВД России по Пограничному округу;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ЛОВД;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КГБУЗ «Пограничная ЦРБ» (осуществляет контроль за сохранением здоровья обучающихся школы, организует просвещение родителей (законных представителей) и детей по медицинским вопросам).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Пожарная часть № 51, для ребят школы систематически проводятся экскурсии в рамках профориентационной работы;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Библиотека КДЦ, где проводятся литературные чтения, праздники, конференции, организуются встречи с выдающимся людьми, выставки, посвящённые известным писателям.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Взаимодействие с социальными партнерами: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комиссия по делам несовершеннолетних при Администрации Пограничного муниципального округа;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Центр занятости населения;</w:t>
            </w:r>
          </w:p>
          <w:p w:rsid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«Центр социальной помощи семье и детям Пограничного  округа»;</w:t>
            </w:r>
          </w:p>
          <w:p w:rsidR="007B0062" w:rsidRPr="007B0062" w:rsidRDefault="007B0062" w:rsidP="007B0062">
            <w:pPr>
              <w:pStyle w:val="a3"/>
              <w:widowControl w:val="0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№4 «Солнышко»;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5B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Администрация Пограничного муниципального округа;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 xml:space="preserve">Партнерские отношения с высшими учебными заведениями, научными 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центрами: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>ДВФУ, ПКИРО.</w:t>
            </w:r>
          </w:p>
          <w:p w:rsidR="007B0062" w:rsidRPr="007B0062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Партнерские отношения с общественными организациями:</w:t>
            </w:r>
          </w:p>
          <w:p w:rsidR="007B0062" w:rsidRPr="0075658D" w:rsidRDefault="007B0062" w:rsidP="007B006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B006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РДДМ «Движение первых», «Орлята России», </w:t>
            </w:r>
            <w:r w:rsidR="00D52C31">
              <w:rPr>
                <w:rFonts w:ascii="Times New Roman" w:hAnsi="Times New Roman" w:cs="Times New Roman"/>
                <w:sz w:val="24"/>
                <w:szCs w:val="24"/>
              </w:rPr>
              <w:t>«Боевое Братство (воины интернационалисты)», «Общество инвалидов»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Краткое описание достижений ОО за предыдущие 3 года</w:t>
            </w:r>
          </w:p>
        </w:tc>
        <w:tc>
          <w:tcPr>
            <w:tcW w:w="3717" w:type="pct"/>
          </w:tcPr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Краткое описание достижений ОО за предыдущие 3 года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С 2016 года в МБОУ «ПСОШ №2 ПМО» функционирует ШСК «Личный доктор». Напрвления работы ШСК: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-подготовка обучающихся к сдаче норм ВФСК «ГТО»;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-футбол;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-легкая атлетика;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-баскетбол;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-волейбол.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С 2020 года осуществляет свою деятельность военно-патриотический клуб «Гродековец».</w:t>
            </w:r>
          </w:p>
          <w:p w:rsid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2C31" w:rsidRPr="004A55B6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год:</w:t>
            </w:r>
          </w:p>
          <w:p w:rsid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Участие в заключительном этапе ВсОШ по экологии </w:t>
            </w:r>
            <w:r w:rsidR="00F61947">
              <w:rPr>
                <w:rFonts w:ascii="Times New Roman" w:hAnsi="Times New Roman" w:cs="Times New Roman"/>
                <w:sz w:val="24"/>
                <w:szCs w:val="24"/>
              </w:rPr>
              <w:t>(г. Уфа) – 1 ученик участие;</w:t>
            </w:r>
          </w:p>
          <w:p w:rsid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Участие в региональном этапе ВсОШ по экологии</w:t>
            </w:r>
            <w:r w:rsidR="00F61947">
              <w:rPr>
                <w:rFonts w:ascii="Times New Roman" w:hAnsi="Times New Roman" w:cs="Times New Roman"/>
                <w:sz w:val="24"/>
                <w:szCs w:val="24"/>
              </w:rPr>
              <w:t xml:space="preserve"> - ! ученик 1 место, 1 ученик 3 место, 3 ученика – участие; по ОБЖ – 1 ученик 3 место, 2 ученика участие, по физике – 1 ученик участие;</w:t>
            </w:r>
          </w:p>
          <w:p w:rsidR="00D52C31" w:rsidRDefault="00F61947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Участие в межрайонной военно-спортивной игре «Победа 2022», старшая команда 1 место;</w:t>
            </w:r>
          </w:p>
          <w:p w:rsidR="00F61947" w:rsidRDefault="00F61947" w:rsidP="00F6194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краевой военно-спортивной игре «Зарница» -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место в крае</w:t>
            </w:r>
            <w:r w:rsidR="006A10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083" w:rsidRDefault="006A1083" w:rsidP="00F6194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Районный конкурс «Чудо своими руками» - 3 ученика 3 место;</w:t>
            </w:r>
          </w:p>
          <w:p w:rsidR="006A1083" w:rsidRDefault="006A1083" w:rsidP="00F6194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Районный слет «Школа безопасности</w:t>
            </w:r>
            <w:r w:rsidR="00947871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- 2 командное место;</w:t>
            </w:r>
          </w:p>
          <w:p w:rsidR="006A1083" w:rsidRDefault="006A1083" w:rsidP="00F6194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Районный смотр песни и строя «Непобедимая и легендарная» - 3 командное место;</w:t>
            </w:r>
          </w:p>
          <w:p w:rsidR="006A1083" w:rsidRDefault="006A1083" w:rsidP="00F6194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Районный конкурс чтецов «Мужество» - 10 учеников – участие.</w:t>
            </w:r>
          </w:p>
          <w:p w:rsidR="00947871" w:rsidRPr="00D52C31" w:rsidRDefault="00947871" w:rsidP="00F6194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947" w:rsidRPr="004A55B6" w:rsidRDefault="00F61947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год:</w:t>
            </w:r>
          </w:p>
          <w:p w:rsid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межрайонной военно-спортивной игре «Победа 2023», старшая команда 1 место, младшая команда 2 место;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краевой военно-спортивной игре «Зарница» -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место в крае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1947" w:rsidRDefault="00F61947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F61947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этапе ВсОШ по экологии -  1 ученик 3 место, 3 ученика – участие; по ОБЖ –  2 ученика участие;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Краевой конкурс «Радуга талантов» 1 ученица – участие;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Районный конкурс талантов на английском языке</w:t>
            </w:r>
            <w:r w:rsidRPr="0094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Talent</w:t>
            </w:r>
            <w:r w:rsidRPr="0094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1 участник – участие;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Районная игра КВН, победители в номинации «Лучшее представление»;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Районный конкурс «Ученик года 2023» (начальные классы) – участие;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Районная игра-викторина «Через тернии к звездам» (ко Дню космонавтики) – первое командное место;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9) Районный слет «Школа безопасности 2023» - </w:t>
            </w:r>
            <w:r w:rsidR="00227B97">
              <w:rPr>
                <w:rFonts w:ascii="Times New Roman" w:hAnsi="Times New Roman" w:cs="Times New Roman"/>
                <w:sz w:val="24"/>
                <w:szCs w:val="24"/>
              </w:rPr>
              <w:t>младшая команда(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командное место;</w:t>
            </w:r>
            <w:r w:rsidR="00227B97">
              <w:rPr>
                <w:rFonts w:ascii="Times New Roman" w:hAnsi="Times New Roman" w:cs="Times New Roman"/>
                <w:sz w:val="24"/>
                <w:szCs w:val="24"/>
              </w:rPr>
              <w:t xml:space="preserve"> старшая команда – 1 место;</w:t>
            </w:r>
          </w:p>
          <w:p w:rsidR="00947871" w:rsidRDefault="0094787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Районный конкурс «Красота родного Приграничья», 3 участника – победители;</w:t>
            </w:r>
          </w:p>
          <w:p w:rsidR="00947871" w:rsidRDefault="00227B97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 Краевой конкурс рисунков по ПДД «Взгляд из-за парты», 10 учеников – участие;</w:t>
            </w:r>
          </w:p>
          <w:p w:rsidR="00227B97" w:rsidRDefault="00227B97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12) Муниципальный этап Всемирного конкурса сочинений «Без срока давности», 2 ученика – 1 место, 5 учеников – участие;</w:t>
            </w:r>
          </w:p>
          <w:p w:rsidR="00227B97" w:rsidRDefault="0063528E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13) Районный конкурс чтецов «Мужество. Доблесть. Честь», 7 учеников – участие;</w:t>
            </w:r>
          </w:p>
          <w:p w:rsidR="0063528E" w:rsidRPr="00947871" w:rsidRDefault="0063528E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31" w:rsidRPr="004A55B6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2024год: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ab/>
              <w:t>Участие в межрайонной военно-спортивной игре «Зарница 2.0», старшая команда 1 место, младшая команда (начальные классы) 2 место;</w:t>
            </w:r>
          </w:p>
          <w:p w:rsidR="00D52C31" w:rsidRPr="00D52C31" w:rsidRDefault="00D52C31" w:rsidP="00D52C3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31">
              <w:rPr>
                <w:rFonts w:ascii="Times New Roman" w:hAnsi="Times New Roman" w:cs="Times New Roman"/>
              </w:rPr>
              <w:t>2)</w:t>
            </w:r>
            <w:r w:rsidRPr="00D52C3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краевой военно-спортивной игре «Зарница 2.0 » - 2 место в крае.</w:t>
            </w:r>
          </w:p>
          <w:p w:rsidR="001825B2" w:rsidRDefault="00D52C31" w:rsidP="00227B97">
            <w:pPr>
              <w:rPr>
                <w:rFonts w:ascii="Times New Roman" w:hAnsi="Times New Roman" w:cs="Times New Roman"/>
              </w:rPr>
            </w:pPr>
            <w:r w:rsidRPr="00D52C31">
              <w:rPr>
                <w:rFonts w:ascii="Times New Roman" w:hAnsi="Times New Roman" w:cs="Times New Roman"/>
              </w:rPr>
              <w:t>3)</w:t>
            </w:r>
            <w:r w:rsidR="0063528E">
              <w:rPr>
                <w:rFonts w:ascii="Times New Roman" w:hAnsi="Times New Roman" w:cs="Times New Roman"/>
              </w:rPr>
              <w:t xml:space="preserve"> Районная окружная интеллектуально-историческая  игра «Набат памяти» - 2 командное место;</w:t>
            </w:r>
          </w:p>
          <w:p w:rsidR="0063528E" w:rsidRDefault="0063528E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конкурс талантов на английском языке</w:t>
            </w:r>
            <w:r w:rsidRPr="0094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Talent</w:t>
            </w:r>
            <w:r w:rsidRPr="0094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22 ученика – 1 место (инс</w:t>
            </w:r>
            <w:r w:rsidR="00756CD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енировка);</w:t>
            </w:r>
          </w:p>
          <w:p w:rsidR="0063528E" w:rsidRDefault="0063528E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Районные соревнования по стрельбе из пневматической винтовки, 1 ученик – 3 место;</w:t>
            </w:r>
          </w:p>
          <w:p w:rsidR="0063528E" w:rsidRDefault="0063528E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 Районная интеллектуальная игра «Народности государства», 3 команды – призовые места;</w:t>
            </w:r>
          </w:p>
          <w:p w:rsidR="0063528E" w:rsidRDefault="0063528E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 Районный конкурс чтецов «Живая классика», 3 участника</w:t>
            </w:r>
            <w:r w:rsidR="00084392">
              <w:rPr>
                <w:rFonts w:ascii="Times New Roman" w:hAnsi="Times New Roman" w:cs="Times New Roman"/>
              </w:rPr>
              <w:t>, 1 призовое место;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 Муниципальный этап конкурса исследовательских проектов «Начало координат» (начальная школа) – 1 место;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9) Краевой этап исследовательских проектов «Начало координат» - диплом участников;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10) Районный интеллектуальный конкурс «Ученик года 2024» (начальные классы), 1 ученик – участие;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11) Районный интеллектуальный конкурс «Ученик года 2024» (старшие классы), 1 ученик – 3 место;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12) Всероссийский конкурс исследовательских проектов «Без срока давности», 1 ученик – участие;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13) Районная квест-игра посвященная Всемирному дню охраны труда, 6 учеников – 1 место;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слет «Школа безопасности 2024» - старшая команда – 3 место;</w:t>
            </w:r>
          </w:p>
          <w:p w:rsidR="00084392" w:rsidRDefault="00084392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15) Муниципальный этап спортивных соревнований школьников «Президентские состязания»</w:t>
            </w:r>
            <w:r w:rsidR="00756CD8">
              <w:rPr>
                <w:rFonts w:ascii="Times New Roman" w:hAnsi="Times New Roman" w:cs="Times New Roman"/>
                <w:sz w:val="24"/>
                <w:szCs w:val="24"/>
              </w:rPr>
              <w:t>, 8 учеников – 1 место;</w:t>
            </w:r>
          </w:p>
          <w:p w:rsidR="00756CD8" w:rsidRDefault="00756CD8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16) Краевой этап спортивных соревнований школьников «Президентские состязания», 8 учеников, волейбол 2 место, баскетбол 3 место;</w:t>
            </w:r>
          </w:p>
          <w:p w:rsidR="00756CD8" w:rsidRPr="00756CD8" w:rsidRDefault="00756CD8" w:rsidP="0063528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17) </w:t>
            </w:r>
            <w:r w:rsidRPr="00F61947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этапе ВсОШ по экологии - 1 ученик 3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A7EA6" w:rsidRDefault="001A7EA6" w:rsidP="0075658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A7EA6" w:rsidSect="00D232AF">
          <w:pgSz w:w="11906" w:h="16838"/>
          <w:pgMar w:top="851" w:right="567" w:bottom="851" w:left="1134" w:header="708" w:footer="708" w:gutter="0"/>
          <w:cols w:space="720"/>
        </w:sectPr>
      </w:pPr>
    </w:p>
    <w:p w:rsidR="001825B2" w:rsidRPr="001A7EA6" w:rsidRDefault="001A7EA6">
      <w:pPr>
        <w:pStyle w:val="a3"/>
        <w:widowControl w:val="0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A7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Проблемно-ориентированный анализ текущего состояния и результатов самодиагностики</w:t>
      </w:r>
      <w:r w:rsidR="00070C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855D8" w:rsidRDefault="00EC1A1F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1F">
        <w:rPr>
          <w:rFonts w:ascii="Times New Roman" w:hAnsi="Times New Roman" w:cs="Times New Roman"/>
          <w:sz w:val="28"/>
          <w:szCs w:val="28"/>
        </w:rPr>
        <w:t xml:space="preserve">3.1. </w:t>
      </w:r>
      <w:r w:rsidR="002855D8" w:rsidRPr="002855D8">
        <w:rPr>
          <w:rFonts w:ascii="Times New Roman" w:hAnsi="Times New Roman" w:cs="Times New Roman"/>
          <w:sz w:val="28"/>
          <w:szCs w:val="28"/>
        </w:rPr>
        <w:t xml:space="preserve">Результаты самодиагностики, установление уровня достижения результатов Проекта (баллы, уровень по каждому направлению и в целом). </w:t>
      </w:r>
    </w:p>
    <w:tbl>
      <w:tblPr>
        <w:tblStyle w:val="25"/>
        <w:tblpPr w:leftFromText="180" w:rightFromText="180" w:vertAnchor="text" w:horzAnchor="margin" w:tblpY="638"/>
        <w:tblW w:w="0" w:type="auto"/>
        <w:tblLook w:val="04A0" w:firstRow="1" w:lastRow="0" w:firstColumn="1" w:lastColumn="0" w:noHBand="0" w:noVBand="1"/>
        <w:tblCaption w:val="DevelopmentProgramItems"/>
      </w:tblPr>
      <w:tblGrid>
        <w:gridCol w:w="472"/>
        <w:gridCol w:w="1341"/>
        <w:gridCol w:w="1251"/>
        <w:gridCol w:w="1840"/>
        <w:gridCol w:w="1046"/>
        <w:gridCol w:w="1639"/>
        <w:gridCol w:w="987"/>
        <w:gridCol w:w="905"/>
        <w:gridCol w:w="2400"/>
        <w:gridCol w:w="3245"/>
      </w:tblGrid>
      <w:tr w:rsidR="00711084" w:rsidRPr="00711084" w:rsidTr="00597CD7">
        <w:trPr>
          <w:trHeight w:val="288"/>
          <w:tblHeader/>
        </w:trPr>
        <w:tc>
          <w:tcPr>
            <w:tcW w:w="472" w:type="dxa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92" w:type="dxa"/>
            <w:gridSpan w:val="2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оценивания</w:t>
            </w:r>
          </w:p>
        </w:tc>
        <w:tc>
          <w:tcPr>
            <w:tcW w:w="1840" w:type="dxa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оценивания</w:t>
            </w:r>
          </w:p>
        </w:tc>
        <w:tc>
          <w:tcPr>
            <w:tcW w:w="1046" w:type="dxa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Балльная оценка</w:t>
            </w:r>
          </w:p>
        </w:tc>
        <w:tc>
          <w:tcPr>
            <w:tcW w:w="1639" w:type="dxa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Магистральное направление, ключевое условие</w:t>
            </w:r>
          </w:p>
        </w:tc>
        <w:tc>
          <w:tcPr>
            <w:tcW w:w="1892" w:type="dxa"/>
            <w:gridSpan w:val="2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400" w:type="dxa"/>
            <w:noWrap/>
            <w:hideMark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Дефициты</w:t>
            </w:r>
          </w:p>
        </w:tc>
        <w:tc>
          <w:tcPr>
            <w:tcW w:w="3245" w:type="dxa"/>
          </w:tcPr>
          <w:p w:rsidR="00711084" w:rsidRPr="00711084" w:rsidRDefault="00711084" w:rsidP="007110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Управленческие действия/решения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учебно-исследовательской и проектной деятельности(критический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Обучающиеся участвуют в реализации проектной и/или исследовательской деятельности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учебных планов одного или нескольких профилей обучения, предоставление обучающимся возможности формирования индивидуальных учебных планов(критический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не менее 2 профилей  или нескольких различных индивидуальных учебных планов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квалифицированных педагогов, которые могут обеспечивать реализацию программ учебных предметов на профильном, углубленном уровне.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сетевого партнерства с вузами по реализации образовательных программ: предметов, курсов, практик, проектов (университетские преподаватели ведут профильные занятия).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сетевых форм реализации образовательной деятельности, привлечение специалистов/педагогических работников из других образовательных организаций для организации профильного обучения, обучения по индивидуальным учебным планам.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Использование модульного принципа осовения образовательных программ (одна программа реализуется несколькими педагогами, обладающими большими компетенциями по определенному направлению).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Мотивация педагогов к повышению уровня профессиональных компетенций  в ходе реализации ИОМ.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участия педагогов в профессиональных конкурсах и олимпиадах.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Низкий уровень профессиональных компетенций педагогических работников в организации профильного обучения в ОО, составлении индивидуальных учебных планов и обучении по индивидуальным учебным планам.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адресной организационно-методической помощи педагогам в составлении и реализации учебных планов профилей обучения и (или) индивидуальных учебных планов, ИОМов.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Использование методологий менторства и наставничества для персонифицированной помощи педагогическим работникам в составлении и реализации учебных планов </w:t>
            </w:r>
            <w:r w:rsidRPr="00711084">
              <w:rPr>
                <w:rFonts w:ascii="Times New Roman" w:hAnsi="Times New Roman"/>
              </w:rPr>
              <w:lastRenderedPageBreak/>
              <w:t>профилей обучения и (или) индивидуальных учебных планов, ИОМов.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учителя, актуализация мер морального и материального стимулирования.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подготовке обучающихся к выбору профиля обучения. 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Назначение педагога-куратора для индивидуального сопровождения обучающегося: консультирования по выбору предметов ГИА, по определнию профиля, личного образовательного маршрута и т. д.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психолого-педагогической диагностики по выявлению индивидуальных способностей и особенностей развития.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индивидуальной работы с родителями по принятию идей персонализации образовательной деятельности.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материально-техническая база, нет </w:t>
            </w:r>
            <w:r w:rsidRPr="00711084">
              <w:rPr>
                <w:rFonts w:ascii="Times New Roman" w:hAnsi="Times New Roman"/>
              </w:rPr>
              <w:lastRenderedPageBreak/>
              <w:t>оборудования для экспериментов, лабораторных работ и опытов.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Организация сетевого взаимодействие с ОО, учреждениями </w:t>
            </w:r>
            <w:r w:rsidRPr="00711084">
              <w:rPr>
                <w:rFonts w:ascii="Times New Roman" w:hAnsi="Times New Roman"/>
              </w:rPr>
              <w:lastRenderedPageBreak/>
              <w:t>дополнительного допобразования, вузами, технопарками, и т. д. по использованию материально-технической базы.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создания муниципального «ресурсного центра», в котором дети изучают углубленные курсы, а предметы на базовом уровне проходят в школах «у дома».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дополнительных источников финансирования, в том числе внебюджетных источников финансирования, участие в грантовых конкурсах.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Недостаточное качество управления формированием и функционированием системы методического и организационно-педагогического обеспечения профильного обучения, дифференциации и индивидуализации обучения.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Актуализация требований ЛНА (Положение об организации профильного обучения, индивидуальных учебных планах, ИОМ педагогических работников).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самообследования ресурсных условий (материально-технических, кадровых, информационных и др.) для реализации профильного обучения в 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административного контроля организации профильного обучения.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экспертизы учебных планов профилей и индивидуальных учебных планов на предмет их соответствия требованиям ФГОС общего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диагностики способностей, образовательных и профессиональных потребностей обучающихся в профильном обучении.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педагогов по составлению индивидуальных учебных планов, ИОМов.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педагогов на курсах повышения квалификации по преподаванию предметов на профильном уровне.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Использование автоматизированных систем по организационно-управленческихм вопросам (учет персональной нагрузки обучающихся и педагогов, контроль прохождения ИОМ, </w:t>
            </w:r>
            <w:r w:rsidRPr="00711084">
              <w:rPr>
                <w:rFonts w:ascii="Times New Roman" w:hAnsi="Times New Roman"/>
              </w:rPr>
              <w:lastRenderedPageBreak/>
              <w:t>составление и корректировка расписания).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формированию интереса и мотивации обучающихся к профильному обучению.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разъяснительной работы с обучающимися и родителями (законными представителями) о важности профильного обучения обучающихся в профессиональном самоопределении.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профориентационных мер (посещение производственных предприятий, организаций социальной сферы, организаций высшего и среднего профессионального образования), использование различных форматов, технологий обучения.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диагностики запросов на профильное обучение.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психолого-педагогической диагностики по выявлению индивидуальных запросов на профильное обучение.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обеспечивается реализация требований ФГОС общего образования к организации профильного </w:t>
            </w:r>
            <w:r w:rsidRPr="00711084">
              <w:rPr>
                <w:rFonts w:ascii="Times New Roman" w:hAnsi="Times New Roman"/>
              </w:rPr>
              <w:lastRenderedPageBreak/>
              <w:t xml:space="preserve">обучения, в том числе в форме ИУП. 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 профессиональной ориентации и   предоставление возможности каждому обучающемуся проявить свои </w:t>
            </w:r>
            <w:r w:rsidRPr="00711084">
              <w:rPr>
                <w:rFonts w:ascii="Times New Roman" w:hAnsi="Times New Roman"/>
              </w:rPr>
              <w:lastRenderedPageBreak/>
              <w:t>интеллектуальные и творческие способности при изучении  учебных предметов, которые необходимы для продолжения получения образования и дальнейшей трудовой деятельности в областях, определенных Стратегией научно-технологического развития.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Включение в основную образовательную программу учебных планов различных профилей обучения в соответствии с требованиями ФГОС.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Предоставление бучающимся в соответствии с требованиями ФГОС СОО возможность формирования индивидуальных учебных планов, включающих обязательные учебные предметы, изучаемые на уровне среднего общего образования (на базовом или углубленном уровне), дополнительные учебные предметы, курсы по выбору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требования ФГОС СОО к реализации учебных планов одного или нескольких профилей обучения (естественно-научный, гуманитарный, социально-экономический, технологический, универсальный).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формирования индивидуальной траектории развития обучающегося (содержание учебных предметов, курсов, модулей, темп и формы образования), реализация ИУП.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возможности индивидуального развития обучающихся посредством реализации индивидуальных учебных планов с учетом получения предпрофессиональных знаний и представлений, направленных на осуществление осознанного выбора образовательной программы следующего уровня образования и (или) направленности.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кадровых,  материально-технических и </w:t>
            </w:r>
            <w:r w:rsidRPr="00711084">
              <w:rPr>
                <w:rFonts w:ascii="Times New Roman" w:hAnsi="Times New Roman"/>
              </w:rPr>
              <w:lastRenderedPageBreak/>
              <w:t>финансовых ресурсов для реализации ИУП.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изучения  интеллектуальных (академическхе) способностей и возможностей, познавательных интересов и потребностей обучающихся, которые могут служить основанием для разработки ИУП.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вариативности содержания образовательных программ, соответствующих образовательным потребностям и интересам обучающихся.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федеральных рабочих программ по учебным предметам (1‒11 классы)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100% учителей используют программы учебных предметов, содержание и планируемые результаты которых не ниже соответствующих содержания и планируемых результатов федеральных </w:t>
            </w:r>
            <w:r w:rsidRPr="00711084">
              <w:rPr>
                <w:rFonts w:ascii="Times New Roman" w:hAnsi="Times New Roman"/>
              </w:rPr>
              <w:lastRenderedPageBreak/>
              <w:t>рабочих программ учебных предметов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Обеспеченность учебниками и учебными пособиями, в том числе специальными учебниками и учебными пособиями для обучающихся с ОВЗ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Обеспечено учебниками и учебными пособиями в полном объеме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Применение электронных образовательных ресурсов (ЭОР) из федерального перечня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Углубленное изучение отдельных предметов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реализуется углубленное изучение отдельных предметов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формированию интереса и мотивации обучающихся к углубленному изучению отдельных предметов. 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психолого-педагогической диагностики по выявлению образовательных  интересов и потребностей, способностей и талантов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индивидуальной работы с родителями обучающихся по изучению образовательных запросов и ожиданий.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Проведение разъяснительной работы (индивидуальной, групповой) с обучающимися, родителями (законными </w:t>
            </w:r>
            <w:r w:rsidRPr="00711084">
              <w:rPr>
                <w:rFonts w:ascii="Times New Roman" w:hAnsi="Times New Roman"/>
              </w:rPr>
              <w:lastRenderedPageBreak/>
              <w:t>представителями) о важности углубленного изучения предметов для развития способностей и профессионального самоопределения.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разъяснительной работы с обучающимися, их родителями (законными представителями) о необходимости углубленного изучения отдельных предметов для интеллектуального развития, подготовки к продолжению обучения образовательных организациях высшего и среднего профессионального образования.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Несовершенная система финансирования ИУП.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Усовершенствование системы контроля за использованием финансовых ресурсов,   обеспечивающих  реализацию ООП, в том числе углубленное изучение отдельных предметов в рамках ИУП.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используются возможности реализации образовательной </w:t>
            </w:r>
            <w:r w:rsidRPr="00711084">
              <w:rPr>
                <w:rFonts w:ascii="Times New Roman" w:hAnsi="Times New Roman"/>
              </w:rPr>
              <w:lastRenderedPageBreak/>
              <w:t xml:space="preserve">программы в сетевой форме.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Создание условий для реализации ООП в сетевой форме: выявление дефицитов, заключение </w:t>
            </w:r>
            <w:r w:rsidRPr="00711084">
              <w:rPr>
                <w:rFonts w:ascii="Times New Roman" w:hAnsi="Times New Roman"/>
              </w:rPr>
              <w:lastRenderedPageBreak/>
              <w:t>сетевых договоров, мониторинг.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муниципального «ресурсного центра», в котором дети изучают углубленные курсы, а предметы на базовом уровне проходят в школах «у дома».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изучение интересов и запросов обучающихся и их родителей (законных представителей).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психолого-педагогической диагностики по выявлению образовательных  интересов и потребностей, способностей и талантов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индивидуальной работы с родителями обучающихся по изучению запросов и ожиданий.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Назначение педагога-куратора для индивидуального сопровождения обучающегося: консультирования по выбору предметов ГИА, по определнию профиля, личного образовательного маршрута и т. д.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Индивидуальная работа с родителями детей по </w:t>
            </w:r>
            <w:r w:rsidRPr="00711084">
              <w:rPr>
                <w:rFonts w:ascii="Times New Roman" w:hAnsi="Times New Roman"/>
              </w:rPr>
              <w:lastRenderedPageBreak/>
              <w:t>принятию идей персонализации в образовательной деятельности.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формирования запроса.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Автоматизизация системы формирования и обработки образовательных запросов.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практики взаимозачета результатов, полученных в иных организациях.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Принятие локально-нормативных актов по взаимозачету образовательных результатов.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Недостаточная работа по обеспечению требований ФГОС по реализации углубленного изучения отдельных предметов.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самообследования ресурсных (материально-технических, информационных) условий для организации углубленного изучения отдельных предметов.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анализа содержания образовательных программ, программ учебных предметов.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диагностических исследований по   выявлению способностей, одаренности, образовательных потребностей обучающихся.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Низкий уровень профессиональной предметно-</w:t>
            </w:r>
            <w:r w:rsidRPr="00711084">
              <w:rPr>
                <w:rFonts w:ascii="Times New Roman" w:hAnsi="Times New Roman"/>
              </w:rPr>
              <w:lastRenderedPageBreak/>
              <w:t>методической компетентности педагогических работников в осуществлении углубленного изучения отдельных предметов.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Организация адресной методической помощи педагогам в организации </w:t>
            </w:r>
            <w:r w:rsidRPr="00711084">
              <w:rPr>
                <w:rFonts w:ascii="Times New Roman" w:hAnsi="Times New Roman"/>
              </w:rPr>
              <w:lastRenderedPageBreak/>
              <w:t>углубленного изучения отдельных предметов.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методологий менторства и наставничества для персонифицированной помощи педагогическим работникам в организации углубленного изучения отдельных предметов.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прохождения курсов повышения квалификации по вопросам методики преподавания предмета на углубленном уровне.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учителя к преподаванию предмета на углубленном уровне, актуализация мер морального и материального стимулирования.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педагогических работников, способных обеспечить углубленное изучение отдельных предметов.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сетевых форм реализации образовательных программ изучения отдельных предметов.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специалистов/педагогических работников из других образовательных организаций для углубленного изучения отдельных предметов.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Развитие партнерства с вузами, привлечение университетских преподавателей для реализации углубленного изучения отдельных учебных предметов. Создение муниципального «ресурсного центра», в котором обеспечивается изучение отдельных предметов на углубленном уровне.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и соблюдение требований локального акта, регламентирующего формы, порядок, периодичность текущего контроля успеваемости и промежуточной аттестации обучающихся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100% учителей и членов управленческой команды школы соблюдают требования локального акта, регламентирующего формы, порядок, периодичность текущего контроля успеваемости и промежуточной аттестации обучающихся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Реализация и соблюдение требований локального акта, </w:t>
            </w:r>
            <w:r w:rsidRPr="00711084">
              <w:rPr>
                <w:rFonts w:ascii="Times New Roman" w:hAnsi="Times New Roman"/>
              </w:rPr>
              <w:lastRenderedPageBreak/>
              <w:t>регламентирующего внутреннюю систему оценки качества образования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100% учителей и членов управленческой </w:t>
            </w:r>
            <w:r w:rsidRPr="00711084">
              <w:rPr>
                <w:rFonts w:ascii="Times New Roman" w:hAnsi="Times New Roman"/>
              </w:rPr>
              <w:lastRenderedPageBreak/>
              <w:t>команды школы соблюдают требования локального акта, регламентирующего внутреннюю систему оценки качества образования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Функционирование объективной внутренней </w:t>
            </w:r>
            <w:r w:rsidRPr="00711084">
              <w:rPr>
                <w:rFonts w:ascii="Times New Roman" w:hAnsi="Times New Roman"/>
              </w:rPr>
              <w:lastRenderedPageBreak/>
              <w:t>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Планирование оценочных процедур с учетом графиков проведения федеральных и региональных (при наличии) оценочных процедур (сводный график оценочных процедур размещен на официальном сайте школы)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выпускников 11 класса, получивших медаль За особые успехи в учении (I и (или) II степени)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выпускников 11 класса, получивших медаль «За особые успехи в учении», которые набрали по одному из предметов ЕГЭ менее 70 баллов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Образовательная организация не входит в перечень образовательных организаций с признаками необъективных результатов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образовательная организация  не входит в перечень образовательных организаций с признаками необъективных результатов по итогам двух предыдущих  учебных годов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выпускников 9 класса, не получивших аттестаты об основном общем образовании, в общей численности выпускников 9 класса (за предыдущий учебный год)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выпускников 9 класса, не получивших аттестаты об основном общем образовании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выпускников 11 класса, не получивших аттестаты о среднем общем образовании, в общей численности выпускников 11 класса (за предыдущий учебный год)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выпускников 11 класса, не получивших аттестаты о среднем общем образовании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Реализация рабочих программ курсов внеурочной </w:t>
            </w:r>
            <w:r w:rsidRPr="00711084">
              <w:rPr>
                <w:rFonts w:ascii="Times New Roman" w:hAnsi="Times New Roman"/>
              </w:rPr>
              <w:lastRenderedPageBreak/>
              <w:t>деятельности, в том числе курса Разговоры о важном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Обучающимся обеспечено 3‒4 часа </w:t>
            </w:r>
            <w:r w:rsidRPr="00711084">
              <w:rPr>
                <w:rFonts w:ascii="Times New Roman" w:hAnsi="Times New Roman"/>
              </w:rPr>
              <w:lastRenderedPageBreak/>
              <w:t>еженедельных занятий внеурочной деятельностью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Обеспечение удовлетворения образовательных </w:t>
            </w:r>
            <w:r w:rsidRPr="00711084">
              <w:rPr>
                <w:rFonts w:ascii="Times New Roman" w:hAnsi="Times New Roman"/>
              </w:rPr>
              <w:lastRenderedPageBreak/>
              <w:t>интересов и потребностей обучающихся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Не обеспечивается реализация внеурочной </w:t>
            </w:r>
            <w:r w:rsidRPr="00711084">
              <w:rPr>
                <w:rFonts w:ascii="Times New Roman" w:hAnsi="Times New Roman"/>
              </w:rPr>
              <w:lastRenderedPageBreak/>
              <w:t>деятельности в соответствии с требованиями ФГОС.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Организация выявления способностей, склонностей </w:t>
            </w:r>
            <w:r w:rsidRPr="00711084">
              <w:rPr>
                <w:rFonts w:ascii="Times New Roman" w:hAnsi="Times New Roman"/>
              </w:rPr>
              <w:lastRenderedPageBreak/>
              <w:t>образовательных интересов и  потребностей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выявления запросов и ожиданий родителей (законных предстваителей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рабочих групп педагогических работников для  разработки программ курсов внеурочной деятельности/внесения корректировок в программы  курсов внеурочной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при разработке программ курсов внеурочной деятельности  формирования и развития конкретных планируемых  предметных и метапредметных результатов.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качества образовательной деятельности на занятиях  курсов внеурочной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мониторинга  качества образовательной деятельности на занятиях  курсов внеурочной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мониторинга результатов образовательной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материально-технических, информационно-технических условий для эффективной реализации рабочих программ курсов внеурочной деятельности, в том числе курса «Разговоры о важном».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профессиональных компетенций педагогических работников по составлению и реализации программ внеурочной деятельности.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адресной организационно-методической помощи педагогам в составлении и реализации программ курсов внеурочной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Внедрение методологий менторства и наставничества для персонифицированной помощи педагогическим работникам в вопросах составления и реализации программ курсов внеурочной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обучения на курсах повышения квалификации по организации учебно-исследовательской и проектной деятельности в </w:t>
            </w:r>
            <w:r w:rsidRPr="00711084">
              <w:rPr>
                <w:rFonts w:ascii="Times New Roman" w:hAnsi="Times New Roman"/>
              </w:rPr>
              <w:lastRenderedPageBreak/>
              <w:t>рамках внеурочной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учителя, актуализация мер морального и материального стимулирования.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ресурсных возможностей (кадры, помещения) для реализации программ курсов внеурочной деятельности.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Привлечение партнеров для организации образовательной деятельности: - взаимодействие с образовательными организациями, организациями высшего и среднего профессионального образования, культуры, науки, использование новых форматов взаимодействия для восполнения недостающих кадровых ресурсов, привлечения кадров к реализация рабочих программ курсов внеурочной деятельности общеобразовательной организации; -взаимодействие с организациями, предприятиями для использования ресурсов профессионально-производственной среды, </w:t>
            </w:r>
            <w:r w:rsidRPr="00711084">
              <w:rPr>
                <w:rFonts w:ascii="Times New Roman" w:hAnsi="Times New Roman"/>
              </w:rPr>
              <w:lastRenderedPageBreak/>
              <w:t>помещений для реализация рабочих программ курсов внеурочной деятельности; - использование сетевых форм реализации образовательной деятельности.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обучающихся во Всероссийской олимпиаде школьников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Участие в региональном этапе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Недостаток организации вовлечения обучающихся в олимпиадное движение школьников и подготовки к участию обучающихся во Всероссийской олимпиаде школьников.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работы с одвренными детьми, включающую выявление, поддержку и сопровождение, развитие интеллектуальной  одаренности.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и интереса обучающихся к участию в олимпиадном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разработки программ подготовки обучающихся к участию в олимпиадном движении на всех уровнях от школьного до всероссийского.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систематической подготовки обучающихся к участию в олимпиадном движении на всех уровнях от школьного до всероссийского.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мотивации и интереса обучающихся к участию в школьном туре ВСОШ.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Анализ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мер морального и материального стимулирования педагогических работников, обеспечивающих участие обучающихся в олимпиадном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мер морального и материального стимулирования обучающихся,  в участвующих в олимпиадном движении.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обеспечивается подготовка обучающихся к участию в олимпиадном движении.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анализа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 индивидуальной подготовки обучающихся в муниципальном/ региональном/заключительном  этапе ВСОШ.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 развития предметно-методических компетенций учителей, обеспечивающих подготовку обучающихся к участию в олимпиадном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педагогических работников в качестве эксперта, члена жюри на различных этапах проведения олимпиады.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партнеров из вузов в рамках сетевого взаимодействия для обеспечения подготовки обучающихся.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победителей и призеров этапов Всероссийской олимпиады школьников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победителей и (или) призеров регионального этапа Всероссийской олимпиады школьников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Недостаток организации вовлечения обучающихся в олимпиадное движение школьников и подготовки к участию обучающихся во Всероссийской олимпиаде школьников.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работы с одвренными детьми, включающую выявление, поддержку и сопровождение, развитие интеллектуальной  одаренности.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и интереса обучающихся к участию в олимпиадном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разработки программ подготовки обучающихся к участию в олимпиадном движении на всех уровнях от школьного до всероссийского.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систематической подготовки обучающихся к участию в олимпиадном движении на всех уровнях от школьного до всероссийского.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мотивации и интереса обучающихся к участию в школьном туре ВСОШ.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Анализ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мер морального и материального стимулирования педагогических работников, обеспечивающих участие обучающихся в олимпиадном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мер морального и материального стимулирования обучающихся,  в участвующих в олимпиадном движении.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обеспечивается подготовка обучающихся к </w:t>
            </w:r>
            <w:r w:rsidRPr="00711084">
              <w:rPr>
                <w:rFonts w:ascii="Times New Roman" w:hAnsi="Times New Roman"/>
              </w:rPr>
              <w:lastRenderedPageBreak/>
              <w:t>участию в олимпиадном движении.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Осуществление анализа результатов школьного этапа ВСОШ, прогнозирование </w:t>
            </w:r>
            <w:r w:rsidRPr="00711084">
              <w:rPr>
                <w:rFonts w:ascii="Times New Roman" w:hAnsi="Times New Roman"/>
              </w:rPr>
              <w:lastRenderedPageBreak/>
              <w:t>результатов  муниципального /регионального/ заключительного этапа.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 индивидуальной подготовки обучающихся в муниципальном/ региональном/заключительном  этапе ВСОШ.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 развития предметно-методических компетенций учителей, обеспечивающих подготовку обучающихся к участию в олимпиадном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педагогических работников в качестве эксперта, члена жюри на различных этапах проведения олимпиады.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партнеров из вузов в рамках сетевого взаимодействия для обеспечения подготовки обучающихся.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Сетевая форма реализации общеобразовательных программ (наличие договора(-ов) о сетевой форме реализации общеобразовательных </w:t>
            </w:r>
            <w:r w:rsidRPr="00711084">
              <w:rPr>
                <w:rFonts w:ascii="Times New Roman" w:hAnsi="Times New Roman"/>
              </w:rPr>
              <w:lastRenderedPageBreak/>
              <w:t>программ;наличие общеобразовательных программ, реализуемых в сетевой форме)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Не осуществляется сетевая форма реализации общеобразовательных программ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обеспечивается сетевая форма реализации образовательных программ.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определения потребностей, направлений и ожидаемых результатов взаимодействия с социальными партнерами 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взаимодействия общеобразовательной организации с участниками образовательных отношений, органами государственной власти, местного самоуправления, учредителем (собственником), общественными и другими организациями, представителями СМИ.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взаимодействия с предприятиями для использования ресурсов профессионально-производственной среды с целью профессионального определения, осознанного выбора обучающимися образовательно-профессиональных маршрутов, готовности к дальнейшему обучению и успешной социализации.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Привлечение партнеров для организации образовательной деятельности, использование новых форматов взаимодействия с общеобразовательными </w:t>
            </w:r>
            <w:r w:rsidRPr="00711084">
              <w:rPr>
                <w:rFonts w:ascii="Times New Roman" w:hAnsi="Times New Roman"/>
              </w:rPr>
              <w:lastRenderedPageBreak/>
              <w:t>организациями, организациями высшего и среднего профессионального образования для привлечения недостающих образовательных ресурсов с целью реализации ключевых образовательных задач; заключение договора(-ов) о сетевой форме реализации общеобразовательных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и координация социального партнерства с местным и бизнес-сообществами, организациями культуры, досуга и спорта, другими образовательными организациями по реализации образовательных и досугово-развивающих программ, мероприятий и событий.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материально-информационно-технических условий для разработки и реализации общеобразовательных программ, реализуемых в сетевой форме.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Создание рабочих групп педагогических работников для создания и экспертизы общеобразовательных программ, реализуемых в сетевой форме,  общеобразовательных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реализации и контроль качества результатов общеобразовательных программ, реализуемых в сетевой форме.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программы (плана) мероприятий по обеспечению доступности и качества образования обучающихся с ОВЗ, с инвалидностью (или развития инклюзивного образования и т. п.)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в течение 2 и более лет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Разработанность локальных актов (далее ‒ ЛА) в части организации образования обучающихся с ОВЗ, с инвалидностью, в том числе посредством организации </w:t>
            </w:r>
            <w:r w:rsidRPr="00711084">
              <w:rPr>
                <w:rFonts w:ascii="Times New Roman" w:hAnsi="Times New Roman"/>
              </w:rPr>
              <w:lastRenderedPageBreak/>
              <w:t>инклюзивного образования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Разработаны отдельные ЛА, или есть указание в общих ЛА на особенности организации образования обучающихся с </w:t>
            </w:r>
            <w:r w:rsidRPr="00711084">
              <w:rPr>
                <w:rFonts w:ascii="Times New Roman" w:hAnsi="Times New Roman"/>
              </w:rPr>
              <w:lastRenderedPageBreak/>
              <w:t>ОВЗ, с инвалидностью по всем вопросам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Кадровое обеспечение оказания психолого-педагогической и технической помощи обучающимся с ОВЗ, с инвалидностью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Обеспечено частично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профессиональных компетенций команды руководителей в выполнении функций по управлению образовательной организацией, в том числе в части кадрового обеспечения психолого-педагогической и технической помощи обучающимся с ОВЗ,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реализации требований ФГОС общего образования к кадровому обеспечению реализации образовательных программ для обучающихся с ОВЗ, с инвалидностью посредством: - модернизации методической деятельности в образовательной организации по развитию компетенций педагогических работников в вопросах оказания психолого-педагогической и технической помощи обучающимся с ОВЗ, с инвалидностью; - организации адресной организационно-методической помощи, внедрения методологий тьюторства, менторства и наставничества для персонифицированной поддержки и сопровождения педагогических работников в вопросах оказания </w:t>
            </w:r>
            <w:r w:rsidRPr="00711084">
              <w:rPr>
                <w:rFonts w:ascii="Times New Roman" w:hAnsi="Times New Roman"/>
              </w:rPr>
              <w:lastRenderedPageBreak/>
              <w:t>психолого-педагогической и технической помощи обучающимся с ОВЗ, с инвалидностью.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Обучение на курсах повышения квалификации по разработке общеобразовательных программ, развитию компетентностей педагогических работников в вопросах оказания психолого-педагогической и технической помощи обучающимся с ОВЗ, с инвалидностью.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специалистов по оказанию психолого-педагогической и технической помощи обучающимся с ОВЗ, с инвалидностью, узких специалистов (психологов, педагогов-логопедов, дефектологов и т.д.).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Взаимодействие (в том числе с использованием дистанционных образовательных технологий) с ресурсными центрами (психологические центры, центры социальной помощи семьям и детям, психолого-медико-социального сопровождения, образовательные учреждения, реализующие АООП, правоохранительные органы (КДН, ПДН), органы здравоохранения, социальной </w:t>
            </w:r>
            <w:r w:rsidRPr="00711084">
              <w:rPr>
                <w:rFonts w:ascii="Times New Roman" w:hAnsi="Times New Roman"/>
              </w:rPr>
              <w:lastRenderedPageBreak/>
              <w:t>защиты, опеки и попечительства и др.).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узких специалистов из других образовательных организаций.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Программно-методическое обеспечение обучения и воспитания по федеральным адаптированным образовательным программам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Разработаны адаптированные основные общеобразовательные программы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контроля за разработкой адаптированных основных общеобразовательных программ в ОО.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Разработатка адаптированных основных общеобразовательных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административного контроля.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компетентность педагогических работников в выполнении трудовой функции по разработке образовательных программ в том числе адаптированных основных общеобразовательных программ и адаптированных дополнительных общеобразовательных программ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Модернизация методической деятельности в образовательной организации по развитию компетенций педагогических работников в вопросах программно-методического обеспечения обучения и воспитания по федеральным адаптированным образовательным программам (при наличии обучающихся с ОВЗ, с инвалидностью) посредством:  - организации адресной организационно-методической помощи, внедрения методологий тьюторства, менторства и </w:t>
            </w:r>
            <w:r w:rsidRPr="00711084">
              <w:rPr>
                <w:rFonts w:ascii="Times New Roman" w:hAnsi="Times New Roman"/>
              </w:rPr>
              <w:lastRenderedPageBreak/>
              <w:t>наставничества для персонифицированной помощи педагогическим работникам в вопросах программно-методического обеспечения обучения и воспитания по федеральным адаптированным образовательным программам; - обучения на курсах повышения квалификации по разработке и реализации адаптированных основных общеобразовательных программ и адаптированных дополнительных общеобразовательных программ.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Информационный блок на официальном сайте общеобразовательной организации (информация не обновляется или обновляется редко)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Недостаточный уровень профессиональных компетенций команды руководителей в выполнении функций по администрированию деятельности общеобразовательной организации в части обеспечения информационной открытости </w:t>
            </w:r>
            <w:r w:rsidRPr="00711084">
              <w:rPr>
                <w:rFonts w:ascii="Times New Roman" w:hAnsi="Times New Roman"/>
              </w:rPr>
              <w:lastRenderedPageBreak/>
              <w:t>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обучающихся): - назначение/замена ответственных за доступность информации об </w:t>
            </w:r>
            <w:r w:rsidRPr="00711084">
              <w:rPr>
                <w:rFonts w:ascii="Times New Roman" w:hAnsi="Times New Roman"/>
              </w:rPr>
              <w:lastRenderedPageBreak/>
              <w:t>организации образования обучающихся с ОВЗ, с инвалидностью (за исключением персональной информации, в том числе о состоянии здоровья обучающихся); - регулярное обновление информации на официальном сайте общеобразовательной организации;  - размещение на официальном сайте информации о просветительской и консультативной деятельности с родителями (законными представителями) и педагогическими работниками общеобразовательной организации, публикаций педагогических работников, специалистов психолого-педагогической службы.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административного контроля обеспечения информационной открытости, доступности информации об организации </w:t>
            </w:r>
            <w:r w:rsidRPr="00711084">
              <w:rPr>
                <w:rFonts w:ascii="Times New Roman" w:hAnsi="Times New Roman"/>
              </w:rPr>
              <w:lastRenderedPageBreak/>
              <w:t>образования обучающихся с ОВЗ, с инвалидностью (за исключением персональной информации, в том числе о состоянии здоровья обучающихся).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Осуществление административного контроля обеспечения информационной открытости, доступности информации об организации образования обучающихся с </w:t>
            </w:r>
            <w:r w:rsidRPr="00711084">
              <w:rPr>
                <w:rFonts w:ascii="Times New Roman" w:hAnsi="Times New Roman"/>
              </w:rPr>
              <w:lastRenderedPageBreak/>
              <w:t>ОВЗ, с инвалидностью (за исключением персональной информации, в том числе о состоянии здоровья обучающихся).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Учебно-дидактическое обеспечение обучения и воспитания по федеральным адаптированным образовательным программам (в соответствии с рекомендованными психолого-медико-педагогической комиссией вариантами адаптированных образовательных программ)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Обеспечено учебниками и учебными пособиями в полном объеме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Невыполнение управленческой командой общеобразовательной организации административной функции контроля за своевременным учебно-дидактическим обеспечением обучения и воспитания по федеральным адаптированным образовательным программам (при наличии обучающихся с ОВЗ и в соответствии с рекомендованными психолого-медико-педагогической комиссией вариантами адаптированных </w:t>
            </w:r>
            <w:r w:rsidRPr="00711084">
              <w:rPr>
                <w:rFonts w:ascii="Times New Roman" w:hAnsi="Times New Roman"/>
              </w:rPr>
              <w:lastRenderedPageBreak/>
              <w:t>образовательных программ).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Проведение анализа обеспеченности образовательной организации учебниками и учебными пособиями с целью выявления потребностей.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Осуществление своевременной подачи заявок на обеспечение учебниками и учебно-дидактическое пособиями в полном объеме для организации обучения и воспитания по федеральным адаптированным образовательным программам (при наличии обучающихся с ОВЗ и в соответствии с рекомендованными психолого-медико-педагогической комиссией </w:t>
            </w:r>
            <w:r w:rsidRPr="00711084">
              <w:rPr>
                <w:rFonts w:ascii="Times New Roman" w:hAnsi="Times New Roman"/>
              </w:rPr>
              <w:lastRenderedPageBreak/>
              <w:t>вариантами адаптированных образовательных программ).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контроля за своевременным обеспечением учебниками и учебно-дидактическими пособиями в полном объеме для организации обучения и воспитания по федеральным адаптированным образовательным программам (при наличии обучающихся с ОВЗ) и в соответствии с рекомендованными психолого-медико-педагогической комиссией вариантами адаптированных образовательных программ).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приобретения учебников для инклюзивного образования.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специальных технических средств обучения (далее ‒ТСО) индивидуального и коллективного пользования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оснащены ТСО отдельные рабочие места для обучающихся с ОВЗ, с инвалидностью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Невыполнение управленческой командой общеобразовательной организации административной функции контроля за наличием ТСО индивидуального и коллективного </w:t>
            </w:r>
            <w:r w:rsidRPr="00711084">
              <w:rPr>
                <w:rFonts w:ascii="Times New Roman" w:hAnsi="Times New Roman"/>
              </w:rPr>
              <w:lastRenderedPageBreak/>
              <w:t>пользования, автоматизированных рабочих мест (при наличии в общеобразовательной организации обучающихся с ОВЗ, с инвалидностью).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Проведение анализа оснащенности образовательной организации специальными техническими средствами обучения индивидуального и коллективного пользования с целью выявления потребностей.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Осуществление своевременной подачи заявок на оснащение ТСО, автоматизированных рабочих мест и классов для обучающихся с ОВЗ, с инвалидностью.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контроля наличия ТСО, индивидуального и коллективного пользования, автоматизированных рабочих мест (при наличии в общеобразовательной организации обучающихся с ОВЗ, с инвалидностью)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приобретения ТСО рабочих мест для обучающихся с ОВЗ, с инвалидностью.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Применение электронных образовательных ресурсов и дистанционных образовательных технологий в образовании обучающихся с ОВЗ, с инвалидностью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Создание условий для профессионального </w:t>
            </w:r>
            <w:r w:rsidRPr="00711084">
              <w:rPr>
                <w:rFonts w:ascii="Times New Roman" w:hAnsi="Times New Roman"/>
              </w:rPr>
              <w:lastRenderedPageBreak/>
              <w:t>развития и совершенствования профессиональных компетенций педагогических работников в части обучения и воспитания обучающихся с ОВЗ, с инвалидностью , в том числе посредствам организации инклюзивного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Не менее 50% педагогических </w:t>
            </w:r>
            <w:r w:rsidRPr="00711084">
              <w:rPr>
                <w:rFonts w:ascii="Times New Roman" w:hAnsi="Times New Roman"/>
              </w:rPr>
              <w:lastRenderedPageBreak/>
              <w:t xml:space="preserve">работников прошли обучение  (за три последних года) 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Обеспечение условий для </w:t>
            </w:r>
            <w:r w:rsidRPr="00711084">
              <w:rPr>
                <w:rFonts w:ascii="Times New Roman" w:hAnsi="Times New Roman"/>
              </w:rPr>
              <w:lastRenderedPageBreak/>
              <w:t>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Слабый контроль за своевременным </w:t>
            </w:r>
            <w:r w:rsidRPr="00711084">
              <w:rPr>
                <w:rFonts w:ascii="Times New Roman" w:hAnsi="Times New Roman"/>
              </w:rPr>
              <w:lastRenderedPageBreak/>
              <w:t>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воспитания обучающимися с ОВЗ, с инвалидностью.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административного контроля </w:t>
            </w:r>
            <w:r w:rsidRPr="00711084">
              <w:rPr>
                <w:rFonts w:ascii="Times New Roman" w:hAnsi="Times New Roman"/>
              </w:rPr>
              <w:lastRenderedPageBreak/>
              <w:t>за своевременным 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воспитания  обучающимися с ОВЗ, с инвалидностью.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Недостаток профессиональных компетенций педагогических работников в части обучения и воспитания обучающихся с ОВЗ, с инвалидностью.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материального и нематериального стимулирования педагогических работников для профессионального развития и совершенствования профессиональных компетенций педагогических работников в части обучения и воспитания  обучающихся с ОВЗ, с инвалидностью.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систематического повышения квалификации педагогов по вопросам профессионального развития и совершенствования профессиональных </w:t>
            </w:r>
            <w:r w:rsidRPr="00711084">
              <w:rPr>
                <w:rFonts w:ascii="Times New Roman" w:hAnsi="Times New Roman"/>
              </w:rPr>
              <w:lastRenderedPageBreak/>
              <w:t>компетенций педагогических работников в части обучения и воспитания  обучающимися с ОВЗ, с инвалидностью.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Модернизация методической службы с целью формирования пространства развития профессионально-личностных компетенций (предметные, методические, информационные, цифровые, психолого-педагогические, коммуникативные и др.) педагогических работников в части обучения и воспитания обучающихся с ОВЗ, с инвалидностью для решения задач: - создание условий для организация неформального образования (вебинары, семинары, круглые столы, конференции, проблемные, творческие, научно-исследовательские группы, коллективы и т. д.);    актуализации значимости информального образования, самообразования и т.д.); -профилактика профессионального выгорания, готовности каждого педагогического </w:t>
            </w:r>
            <w:r w:rsidRPr="00711084">
              <w:rPr>
                <w:rFonts w:ascii="Times New Roman" w:hAnsi="Times New Roman"/>
              </w:rPr>
              <w:lastRenderedPageBreak/>
              <w:t xml:space="preserve">работника к продуктивному решению новых педагогических задач; - методическое сопровождение педагогических работников с выявленными профессиональными дефицитами, - адаптация молодых специалистов к педагогической деятельности в условиях реализации программ инклюзивного образования;  - внедрение системы (целевой модели) наставничества, имеющей точечный, индивидуализированный и персонализированный характер, ориентированной на конкретного педагога для решения/преодоления его личностных, профессиональных и социальных проблем; - развитие форм «горизонтального обучения», профессионального взаимодействия (профессиональные сообщества педагогов, сетевые объединения по разным направлениям деятельности, </w:t>
            </w:r>
            <w:r w:rsidRPr="00711084">
              <w:rPr>
                <w:rFonts w:ascii="Times New Roman" w:hAnsi="Times New Roman"/>
              </w:rPr>
              <w:lastRenderedPageBreak/>
              <w:t>территориальные предметные/межпредметные объединения, сетевые пары, межшкольные творческие группы, межшкольные педагогические советы и др.); - взаимодействие с «флагманами образования», стажировочными, инновационными площадками, образовательными организациями, имеющими опыт достижения позитивных результатов в обучении и воспитании обучающихся с ОВЗ, с инвалидностью.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банка методов, приемов, технологий, обеспечивающих успешность обучающихся с ОВЗ, с инвалидностью.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Трансляция опыта образовательной организации в вопросах образования обучающихся с ОВЗ, с инвалидностью, в том числе посредством организации инклюзивного </w:t>
            </w:r>
            <w:r w:rsidRPr="00711084">
              <w:rPr>
                <w:rFonts w:ascii="Times New Roman" w:hAnsi="Times New Roman"/>
              </w:rPr>
              <w:lastRenderedPageBreak/>
              <w:t>образования, на семинарах, тренингах, конференциях и иных мероприятиях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Проводится эпизодически (отдельные мероприятия)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Недостаточный уровень профессиональных компетенций педагогических работников для трансляции опыта в вопросах образования обучающихся с ОВЗ, с </w:t>
            </w:r>
            <w:r w:rsidRPr="00711084">
              <w:rPr>
                <w:rFonts w:ascii="Times New Roman" w:hAnsi="Times New Roman"/>
              </w:rPr>
              <w:lastRenderedPageBreak/>
              <w:t>инвалидностью на семинарах, тренингах, конференциях и иных мероприятиях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совершенствования профессиональных компетенций и последующих действий по трансляция опыта образовательной организации в вопросах образования обучающихся с ОВЗ, с инвалидностью.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методического сопровождения педагогических работников, готовых к трансляции опыта образовательной организации в вопросах образования обучающихся с ОВЗ, с инвалидностью на семинарах, тренингах, конференциях и иных мероприятиях.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системной деятельности по  обеспечению достижения показателей, позволяющих трансляцию эффективного опыта образовательной организации в вопросах образования обучающихся с ОВЗ, с инвалидностью: - создание банка методов, приемов, технологий, обеспечивающих успешность обучающихся с ОВЗ, с инвалидностью;   - создание системы тренинговых мер по подготовке к трансляции опыта образовательной организации в вопросах образования обучающихся с ОВЗ, с инвалидностью:  - организация обмена опытом </w:t>
            </w:r>
            <w:r w:rsidRPr="00711084">
              <w:rPr>
                <w:rFonts w:ascii="Times New Roman" w:hAnsi="Times New Roman"/>
              </w:rPr>
              <w:lastRenderedPageBreak/>
              <w:t>с педагогическими работниками других образовательных организаций по организационно-методическим формам обучения детей с ОВЗ, с инвалидностью; - организация участия педагогических работников во внутришкольных обучающих мероприятиях по обсуждению вопросов обучения и воспитания  обучающихся с ОВЗ, с инвалидностью - на семинарах, тренингах, конференциях и др. - проведение межшкольных педагогических советов, методических мероприятий; - участие в муниципальных/краевых/федеральных методических событиях.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Обеспечение бесплатным горячим питанием обучающихся начальных классов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100% обучающихся начальных классов обеспечены горячим питанием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просветительской деятельности, направленной на формирование здорового образа жизни (далее &amp;ndash; ЗОЖ), профилактика табакокурения, употребления алкоголя и наркотических средств.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общешкольной программы работы по противодействию и профилактике вредных привычек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Количество школьных просветительских мероприятий по ЗОЖ, по профилактике курения табака, употребления алкоголя и наркотических средств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Более 5 мероприятий за учебный год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программы здоровьесбережения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общешкольной программы здоровьесбережения и ее полноценная реализация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в образовательной организации спортивной инфраструктуры для занятий физической </w:t>
            </w:r>
            <w:r w:rsidRPr="00711084">
              <w:rPr>
                <w:rFonts w:ascii="Times New Roman" w:hAnsi="Times New Roman"/>
              </w:rPr>
              <w:lastRenderedPageBreak/>
              <w:t>культурой и спортом, в том числе, доступной населению (в том числе на основе договоров сетевого взаимодействия)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Создание условий для занятий физической </w:t>
            </w:r>
            <w:r w:rsidRPr="00711084">
              <w:rPr>
                <w:rFonts w:ascii="Times New Roman" w:hAnsi="Times New Roman"/>
              </w:rPr>
              <w:lastRenderedPageBreak/>
              <w:t>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Диверсификация деятельности школьных спортивных клубов (далее &amp;ndash; ШСК) (по видам спорта)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 5 до 9 видов спорта в ШСК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сетевой формы реализации программы.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в программе воспитания в разделе "Виды, формы и содержание воспитательной деятельности" вариативного модуля "Школьные спортивные клубы", планирование мероприятий.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квалифицированных специалистов.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привлечения специалистов из числа родителей, студентов вузов (4-5 курс).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прохождения педагогами курсовой подготовки, </w:t>
            </w:r>
            <w:r w:rsidRPr="00711084">
              <w:rPr>
                <w:rFonts w:ascii="Times New Roman" w:hAnsi="Times New Roman"/>
              </w:rPr>
              <w:lastRenderedPageBreak/>
              <w:t>профессиональной переподготовки; направление выпускников на целевое обучение.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квалифицированных специалистов посредством сетевой формы реализации программы.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Несформированность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корпоративного обучения управленческой команды.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спортивного зала, соответствующего требованиям СанПин, отсутствие спортивной инфраструктуры для занятий физической культурой и спортом.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материально-технической базы для организации спортивной инфраструктуры в соответствии с требованиями СанПин.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Заключение договоров сетевого взаимодействия с образовательными организациями для использования их материально-технических ресурсов/помещений.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Определение сетевых партнеров (предприятия, организации) в ближайшем окружении или </w:t>
            </w:r>
            <w:r w:rsidRPr="00711084">
              <w:rPr>
                <w:rFonts w:ascii="Times New Roman" w:hAnsi="Times New Roman"/>
              </w:rPr>
              <w:lastRenderedPageBreak/>
              <w:t>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Созданный в общеобразовательной организации спортивный клуб не включен в Единый Всероссийский реестр школьных спортивных клубов.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работы по включению школьного спортивного клуба в Единый Всероссийский реестр школьных спортивных клубов.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формированию мотивации у обучающихся и их родителей к посещению школьных спортивных клубов.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деятельности по проведению мероприятий, стимулирующих спортивные достижения обучающихся, интерес к физкультурно-спортивной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Проведение разъяснительной работы с родителями (законными представителями) и обучающимися по привлечению к посещению занятий физической культурой и спортом, в том числе посещению спортивных секций, </w:t>
            </w:r>
            <w:r w:rsidRPr="00711084">
              <w:rPr>
                <w:rFonts w:ascii="Times New Roman" w:hAnsi="Times New Roman"/>
              </w:rPr>
              <w:lastRenderedPageBreak/>
              <w:t>школьных спортивных клубов.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дополнительных образовательных услуг в области физической культуры и спорта; доля обучающихся, постоянно посещающих занятия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30% и более обучающихся постоянно посещают занятия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Участие обучающихся в массовых физкультурно-спортивных мероприятиях (в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игры, Всероссийских соревнованиях и спартакиадах Специальной олимпиады России, Всероссийских соревнованиях и спартакиадах Всероссийской федерации спорта лиц с </w:t>
            </w:r>
            <w:r w:rsidRPr="00711084">
              <w:rPr>
                <w:rFonts w:ascii="Times New Roman" w:hAnsi="Times New Roman"/>
              </w:rPr>
              <w:lastRenderedPageBreak/>
              <w:t>интеллектуальными нарушениями)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Участие обучающихся в спортивных мероприятиях на региональном и (или) всероссийском уровнях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победителей и призеров спортивных соревнований (в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игры, Всероссийских соревнованиях и спартакиадах Специальной олимпиады России, Всероссийских соревнованиях и спартакиадах Всероссийской федерации спорта лиц с интеллектуальными нарушениями)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победителей и (или) призеров на муниципальном уровне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системы работы по популяризации спорта; включенности массовой спортивной деятельности в образовательную программу.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обновления содержания программы воспитания, включая календарный план воспитательной работы.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детско-взрослой событийной общности.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профессиональных дефицитов у педагогических работников.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прохождения курсовой подготовки педагогов по вопросам подготовки обучающихся к соревнованиям.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системы мотивации педагогических работников.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по подготовке обучающихся к спортивным мероприятиям.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материально-технической базы для проведения массовых физкультурно-спортивных мероприятий.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Привлечение спонсоров, родительской общественности, рациональное использование средств в рамках ПФХД, развитие платных образовательных услуг.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Доля обучающихся, получивших знак отличия Всероссийского физкультурно-спортивного комплекса Готов к труду и обороне (далее ‒ ВФСК ГТО) в установленном порядке, соответствующий его возрастной категории на 1 сентября отчетного года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 10 до 29% обучающихся, имеющих знак отличия ВФСК «ГТО», подтвержденный удостоверением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Недостаточная работа по привлечению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участия обучающихся во Всероссийском физкультурно-спортивном комплексе «Готов к труду и обороне».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мотивации педагогических работников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по подготовке обучающихся к спортивным мероприятиям.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Учителя не владеют технологией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обучения педагогов по вопросам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Кадровый дефицит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специалистов из других организаций для подготовки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Недостаточное информирование обучающихся об участии во Всероссийском физкультурно-спортивном комплексе «Готов к труду и обороне». Отсутствие соответствующих знаний о правилах и порядке проведения процедуры сдачи </w:t>
            </w:r>
            <w:r w:rsidRPr="00711084">
              <w:rPr>
                <w:rFonts w:ascii="Times New Roman" w:hAnsi="Times New Roman"/>
              </w:rPr>
              <w:lastRenderedPageBreak/>
              <w:t xml:space="preserve">Всероссийского физкультурно-спортивного комплекса ГТО.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Проведение просветительской работы о порядке участия во Всероссийском физкультурно-спортивном комплексе «Готов к труду и обороне» и преимуществах обладателей удостоверений ГТО.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организации отдельного кабинета учителя-логопеда и (или) учителя-дефектолога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Недостаточная работа по привлечению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участия обучающихся во Всероссийском физкультурно-спортивном комплексе «Готов к труду и обороне».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мотивации педагогических работников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по подготовке обучающихся к спортивным мероприятиям.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Учителя не владеют технологией формирования и </w:t>
            </w:r>
            <w:r w:rsidRPr="00711084">
              <w:rPr>
                <w:rFonts w:ascii="Times New Roman" w:hAnsi="Times New Roman"/>
              </w:rPr>
              <w:lastRenderedPageBreak/>
              <w:t>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обучения педагогов по вопросам формирования и развития </w:t>
            </w:r>
            <w:r w:rsidRPr="00711084">
              <w:rPr>
                <w:rFonts w:ascii="Times New Roman" w:hAnsi="Times New Roman"/>
              </w:rPr>
              <w:lastRenderedPageBreak/>
              <w:t>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Кадровый дефицит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специалистов из других организаций для подготовки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Недостаточное информирование обучающихся об участии во Всероссийском физкультурно-спортивном комплексе «Готов к труду и обороне». Отсутствие соответствующих знаний о правилах и порядке проведения процедуры сдачи Всероссийского физкультурно-</w:t>
            </w:r>
            <w:r w:rsidRPr="00711084">
              <w:rPr>
                <w:rFonts w:ascii="Times New Roman" w:hAnsi="Times New Roman"/>
              </w:rPr>
              <w:lastRenderedPageBreak/>
              <w:t xml:space="preserve">спортивного комплекса ГТО.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Проведение просветительской работы о порядке участия во Всероссийском физкультурно-спортивном комплексе «Готов к труду и обороне» и преимуществах обладателей удостоверений ГТО.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кабинете учителя-логопеда и (или) учителя-дефектолога оборудованных зон (помещений) для проведения индивидуальных и групповых занятий, коррекционно-развивающей работы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Недостаточная работа по привлечению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участия обучающихся во Всероссийском физкультурно-спортивном комплексе «Готов к труду и обороне».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мотивации педагогических работников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по подготовке обучающихся к спортивным мероприятиям.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Учителя не владеют технологией формирования и развития умений и навыков, необходимых </w:t>
            </w:r>
            <w:r w:rsidRPr="00711084">
              <w:rPr>
                <w:rFonts w:ascii="Times New Roman" w:hAnsi="Times New Roman"/>
              </w:rPr>
              <w:lastRenderedPageBreak/>
              <w:t>для участия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обучения педагогов по вопросам формирования и развития умений и навыков, необходимых для участия во </w:t>
            </w:r>
            <w:r w:rsidRPr="00711084">
              <w:rPr>
                <w:rFonts w:ascii="Times New Roman" w:hAnsi="Times New Roman"/>
              </w:rPr>
              <w:lastRenderedPageBreak/>
              <w:t>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Кадровый дефицит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специалистов из других организаций для подготовки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Недостаточное информирование обучающихся об участии во Всероссийском физкультурно-спортивном комплексе «Готов к труду и обороне». Отсутствие соответствующих знаний о правилах и порядке проведения процедуры сдачи Всероссийского физкультурно-спортивного комплекса ГТО.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просветительской работы о порядке участия во Всероссийском физкультурно-спортивном комплексе «Готов к труду и обороне» и преимуществах обладателей удостоверений ГТО.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Доля обучающихся, охваченных дополнительным образованием в общей численности обучающихся(критический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 50% до 76% обучающихся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Выбор направлений дополнительного образования ограничен и не удовлетворяет в полном объеме потребности обучающихся.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диверсификации направленностей дополнительного образования для удовлетворения запросов всех обучающихся, в т.ч. путем реализации программ дополнительного образования в сетевой форме.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все обучающиеся и их родители ознакомлены с возможностями образовательной организации в части предоставления дополнительного образования.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информирования обучающихся и их родителей о всех направленностях дополнительного образования, реализуемых в образовательной организации. Организация ярмарки дополнительного образования с презентацией всех кужков и секций дополнительного образования, работающих в 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информирования родителей о положительных результатах обучающихся, охваченных дополнительным образованием.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изучения интересов и запросов обучающихся и их родителей (законных представителей).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мониторинга интересов, потребностей, индивидуальных возможностей и склонностей обучающихся.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повышения квалификации заместителя директора по воспитательной работе по воспросам развития талантов обучающихся, организации дополнительного образования в общеобразовательной организации.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или недостаточное материально-техническое оснащение образовательной организации для реализации дополнительного образования.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условий/ресурсов (материальных, информационно-технических, кадровых) для организации дополнительного образования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Материально-техническое обновление образовательной </w:t>
            </w:r>
            <w:r w:rsidRPr="00711084">
              <w:rPr>
                <w:rFonts w:ascii="Times New Roman" w:hAnsi="Times New Roman"/>
              </w:rPr>
              <w:lastRenderedPageBreak/>
              <w:t>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для реализации дополнительного образования.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Кадровый дефицит специалистов по дополнительному образованию детей. 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Направление запроса в ЦНППМ на формирование ИОМ для педагога.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педагогических работников, профессиональной переподготовки кадров.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Устранение кадрового дефицита за счет своевременного выявления кадровых потребностей; развития кадрового потенциала; осуществления профессиональной переподготовки по образовательным программам педагогической направленности; привлечения молодых специалистов дополнительного </w:t>
            </w:r>
            <w:r w:rsidRPr="00711084">
              <w:rPr>
                <w:rFonts w:ascii="Times New Roman" w:hAnsi="Times New Roman"/>
              </w:rPr>
              <w:lastRenderedPageBreak/>
              <w:t>образования, привлечение квалифицированных специалистов из других организаций, предприятий.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Малый охват обучающихся дополнительным образованием в общеобразовательной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Внесение в программу развития образовательной организации показатель по охвату обучающихся дополнительным образованием на основе учета их потребностей.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Планирование увеличения охвата детей в возрасте от 5 до 18 лет дополнительным образованием.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Административный контроль увеличения охвата детей в возрасте от 5 до 18 лет дополнительным образованием.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Разработка программ дополнительного образования без учета образовательных потребностей обучающихся и индивидуальных возможностей.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Анализ дополнительных образовательных программ на предмет качества их содержания, соответствия интересам и потребностям обучающихся и их родителей (законных представителей).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Разработка программ дополнительного образования разных направленностей с учетом целей и задач </w:t>
            </w:r>
            <w:r w:rsidRPr="00711084">
              <w:rPr>
                <w:rFonts w:ascii="Times New Roman" w:hAnsi="Times New Roman"/>
              </w:rPr>
              <w:lastRenderedPageBreak/>
              <w:t>общеобразовательной организации, интересов и потребностей обучающихся и индивидуальных возможностей (повышение вариативности дополнительного образования детей).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Обновление методов и содержания дополнительного образования детей в соответствии с их образовательными потребностями и индивидуальными возможностями, интересами семьи и общества.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индивидуальными возможностями.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изучения образовательных потребностей и индивидуальных возможностей </w:t>
            </w:r>
            <w:r w:rsidRPr="00711084">
              <w:rPr>
                <w:rFonts w:ascii="Times New Roman" w:hAnsi="Times New Roman"/>
              </w:rPr>
              <w:lastRenderedPageBreak/>
              <w:t>обучающихся, интересов семьи и общества.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Проведение мониторинга образовательных потребностей обучающихся в обучении по программам дополнительного </w:t>
            </w:r>
            <w:r w:rsidRPr="00711084">
              <w:rPr>
                <w:rFonts w:ascii="Times New Roman" w:hAnsi="Times New Roman"/>
              </w:rPr>
              <w:lastRenderedPageBreak/>
              <w:t>образования, в том числе кружков, секций и др.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дополнительных общеобразовательных программ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Программы разработаны и реализуются по 4-5 направленностям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организована сетевая форма реализации дополнительных общеобразовательных программ.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ресурсов внешней среды для реализации программ дополнительного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Заключение договоров о реализации программ дополнительного образования в сетевой форме.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ресурсов в образовательной организации для реализации программ дополнительного образования.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ресурсов внешней среды для реализации программ дополнительного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Заключение договоров о реализации программ дополнительного образования в сетевой форме.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деятельности по привлечению внебюджетного финансирования для восполнения ресурсов.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профессиональных дефицитов у заместителя директора </w:t>
            </w:r>
            <w:r w:rsidRPr="00711084">
              <w:rPr>
                <w:rFonts w:ascii="Times New Roman" w:hAnsi="Times New Roman"/>
              </w:rPr>
              <w:lastRenderedPageBreak/>
              <w:t>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повышения квалификации заместителя директора по воспитательной работе в части организации </w:t>
            </w:r>
            <w:r w:rsidRPr="00711084">
              <w:rPr>
                <w:rFonts w:ascii="Times New Roman" w:hAnsi="Times New Roman"/>
              </w:rPr>
              <w:lastRenderedPageBreak/>
              <w:t>дополнительного образования в общеобразовательной организации.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или недостаточное материально-техническое оснащение образовательной организации для реализации дополнительного образования.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условий/ресурсов (материальных, информационно-технических, кадровых) для организации дополнительного образования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для </w:t>
            </w:r>
            <w:r w:rsidRPr="00711084">
              <w:rPr>
                <w:rFonts w:ascii="Times New Roman" w:hAnsi="Times New Roman"/>
              </w:rPr>
              <w:lastRenderedPageBreak/>
              <w:t>реализации дополнительного образования.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Кадровый дефицит специалистов по дополнительному образованию детей. 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Направление запроса в ЦНППМ на формирование ИОМ для педагога.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педагогических работников, профессиональной переподготовки кадров.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методического сопровождения реализации программ дополнительного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Устранение кадрового дефицита за счет своевременного выявления кадровых потребностей; развития кадрового потенциала; осуществления профессиональной переподготовки по образовательным программам педагогической направленности; привлечения молодых специалистов дополнительного образования, привлечение квалифицированных специалистов из других организаций, предприятий.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изучения образовательных потребностей и индивидуальных возможностей обучающихся, интересов семьи и общества.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образовательных потребностей обучающихся в обучении по программам дополнительного образования, в том числе кружков, секций и др.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достаточного количества программ дополнительного образования по всем направленностям.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Анализ дополнительных образовательных программы на предмет качества их содержания, соответствия интересам и потребностям обучающихся и их родителей (законных представителей).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программ дополнительного образования разных направленностей с учетом целей и задач общеобразовательной организации, интересов и потребностей обучающихся и индивидуальных возможностей (повышение вариативности дополнительного образования детей).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Обновление методов и содержания дополнительного образования детей в соответствии с их </w:t>
            </w:r>
            <w:r w:rsidRPr="00711084">
              <w:rPr>
                <w:rFonts w:ascii="Times New Roman" w:hAnsi="Times New Roman"/>
              </w:rPr>
              <w:lastRenderedPageBreak/>
              <w:t>образовательными потребностями и индивидуальными возможностями, интересами семьи и общества.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индивидуальными возможностями.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в программе воспитания в разделе "Виды, формы и содержание воспитательной деятельности" вариативного модуля "Дополнительное образование", планирование мероприятий.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технологических кружков на базе общеобразовательной организации и/или в рамках сетевого взаимодействия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Отсутствуют педагогические кадры для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Направление запроса в ЦНППМ на формирование ИОМ для педагога.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педагогических работников, профессиональной переподготовки кадров.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Привлечение к реализации образовательных программ </w:t>
            </w:r>
            <w:r w:rsidRPr="00711084">
              <w:rPr>
                <w:rFonts w:ascii="Times New Roman" w:hAnsi="Times New Roman"/>
              </w:rPr>
              <w:lastRenderedPageBreak/>
              <w:t>"Кружка НТИ" специалистов, имеющих среднее профессиональное или высшее образование, отвечающее квалификационным требованиям, указанным в квалификационных справочниках, и (или) профессиональным стандартам.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к реализации дополнительных общеобразовательных программ обучающихся по образовательным программам высшего образования по специальностям и направлениям подготовки, соответствующим направлениям дополнительных общеобразовательных программ, реализуемых технологическим кружком, и успешно прошедших промежуточную аттестацию не менее чем за два года обучения.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Кадровое обеспечение (организация обучения </w:t>
            </w:r>
            <w:r w:rsidRPr="00711084">
              <w:rPr>
                <w:rFonts w:ascii="Times New Roman" w:hAnsi="Times New Roman"/>
              </w:rPr>
              <w:lastRenderedPageBreak/>
              <w:t>педагогических работников, привлечение квалифицированных специалистов из других организаций, предприятий) для работы кружков технической и естественно-научной направленностей.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организована сетевая форма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ресурсов внешней среды для реализации программ дополнительного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Заключение договоров о реализации программ дополнительного образования в сетевой форме.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При планировании реализации программ технологического "Кружка НТИ",  организация образовательной деятельности в сетевой форме с привлечением ресурсов детских технопарков "Кванториум", мобильных технопарков "Кванториум", центров цифрового образования "IT-куб", центров "Дом научной коллаборации" и прочих </w:t>
            </w:r>
            <w:r w:rsidRPr="00711084">
              <w:rPr>
                <w:rFonts w:ascii="Times New Roman" w:hAnsi="Times New Roman"/>
              </w:rPr>
              <w:lastRenderedPageBreak/>
              <w:t>организаций, деятельность которых направлена на развитие технического творчества обучающихся (в случае отсутствия у общеобразовательной организации необходимого оборудования, средств обучения и воспитания).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Отсутствует материально-техническое оснащение, помещения, необходимые для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Обеспечить деятельность по привленчению внебюджетного финансирования для восполнения ресурсов.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Организовать проведение мониторинга условий/ресурсов (материальных, информационно-технических, кадровых) для организации на базе общеобразовательной организации кружков технической и естественно-научной направленностей.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</w:t>
            </w:r>
            <w:r w:rsidRPr="00711084">
              <w:rPr>
                <w:rFonts w:ascii="Times New Roman" w:hAnsi="Times New Roman"/>
              </w:rPr>
              <w:lastRenderedPageBreak/>
              <w:t>пространства, использование/приобретение высокотехнологичного оборудования для организации работы кружков технологической и естественно-научной направленности.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 планировании реализации программ технологического "Кружка НТИ",  организация образовательной деятельности в сетевой форме с привлечением ресурсов детских технопарков "Кванториум", мобильных технопарков "Кванториум", центров цифрового образования "IT-куб", центров "Дом научной коллаборации" и прочих организаций, деятельность которых направлена на развитие технического творчества обучающихся (в случае отсутствия у общеобразовательной организации необходимого оборудования, средств обучения и воспитания).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повышения квалификации заместителя директора по воспитательной работе по вопросам организации дополнительного образования в общеобразовательной организации, сетевого взаимодействия.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Анализ дополнительных образовательных программ на предмет качества их содержания, соответствия интересам и образовательных потребностям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разработки дополнительных общеобразовательных программ технической и естественно-научной направленностей.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формированию интереса и мотивации </w:t>
            </w:r>
            <w:r w:rsidRPr="00711084">
              <w:rPr>
                <w:rFonts w:ascii="Times New Roman" w:hAnsi="Times New Roman"/>
              </w:rPr>
              <w:lastRenderedPageBreak/>
              <w:t>обучающихся и их родителей (законных представителей) в обучении детей по программам технологической направленности.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Проведение мониторинга образовательных потребностей обучающихся в </w:t>
            </w:r>
            <w:r w:rsidRPr="00711084">
              <w:rPr>
                <w:rFonts w:ascii="Times New Roman" w:hAnsi="Times New Roman"/>
              </w:rPr>
              <w:lastRenderedPageBreak/>
              <w:t>обучении по дополнительным общеобразовательным программ технической и естественно-научной направленностей.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Выявление, поддержка и развитие интеллектуальных способностей и талантов обучающихся к научно-техническому творчеству, обеспечение условий для профессиональной ориентации обучающихся, создание сообщества обучающихся и педагогических работников, активно вовлеченных в проекты Кружкового движения.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разработана программа технологического кружка.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программы технологического кружка в рамках дополнительного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Разработка программы технологического кружка в рамках дополнительного образования, реализуемой в сетевой форме при участии представителей работодателей и общественно-деловых </w:t>
            </w:r>
            <w:r w:rsidRPr="00711084">
              <w:rPr>
                <w:rFonts w:ascii="Times New Roman" w:hAnsi="Times New Roman"/>
              </w:rPr>
              <w:lastRenderedPageBreak/>
              <w:t>объединений, наставников из числа представителей Ассоциации кружков, иных заинтересованных лиц.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программы технологического кружка в рамках внеурочной деятельности.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определен формат организации кружка технической направленности на базе образовательной организации для детей в возрасте от 10 до 18 лет по направлениям НТИ в соответствии с имеющимися у образовательной организации кадровыми и материально-техническими ресурсами.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Утверждение формата организации кружка технической направленности на базе общеобразовательной организации для детей в возрасте от 10 до 18 лет по направлениям НТИ (аэронет, автонет, маринет, нейронет, хелснет, фуднет, энерджинет, техиет, сэйфнет и пр.) в соответствии с имеющимися у общеобразовательной организации кадровыми и материально-техническими ресурсами.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43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обучающихся в конкурсах, фестивалях, олимпиадах (кроме Всероссийской олимпиады школьников), конференциях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Участие обучающихся в конкурсах, фестивалях, олимпиадах, конференциях на региональном и (или) </w:t>
            </w:r>
            <w:r w:rsidRPr="00711084">
              <w:rPr>
                <w:rFonts w:ascii="Times New Roman" w:hAnsi="Times New Roman"/>
              </w:rPr>
              <w:lastRenderedPageBreak/>
              <w:t>всероссийском уровне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44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победителей и призеров различных олимпиад (кроме ВСОШ), смотров, конкурсов, конференций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 Наличие победителей и (или) призеров конкурсов, фестивалей, олимпиад, конференций на региональном уровне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выстроена система выявления и развития интеллектуальных и творческих способностей и талантов обучающихся, интереса к научной (научно-исследовательской), инженерно-технической, изобретательской, творческой деятельности. 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разработки локального нормативного акта, описывающего систему выявления и развития интеллектуальных и творческих способностей и талантов обучающихся, интереса к научной (научно-исследовательской), инженерно-технической, изобретательской, творческой деятельности.   (предусмотреть наличие разделов: диагностика, учет результатов диагностики, меропрриятия по сопровождению и развитию).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системы мотивации педагогических работников.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Внесение в положение об оплате труда критиериев стимулирования педагогических работников за работу по выявленияю, сопровождению и развитию детской одаренности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предметных дефицитов педагогов, недостаточных профессиональный уровень для подготовки </w:t>
            </w:r>
            <w:r w:rsidRPr="00711084">
              <w:rPr>
                <w:rFonts w:ascii="Times New Roman" w:hAnsi="Times New Roman"/>
              </w:rPr>
              <w:lastRenderedPageBreak/>
              <w:t>обучающихся к олимпиадам различного уровня (кроме ВСОШ), смотров, конкурсов, конференций.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Повышение квалификации педагогов в части устранения предметных дефицитов; повышение профессионального уровня для подготовки обучающихся </w:t>
            </w:r>
            <w:r w:rsidRPr="00711084">
              <w:rPr>
                <w:rFonts w:ascii="Times New Roman" w:hAnsi="Times New Roman"/>
              </w:rPr>
              <w:lastRenderedPageBreak/>
              <w:t>к олимпиадам различного уровня, смотрам, конкурсам, конференциям разработка ИОМ педагога; привлечение специалистов высшего и среднего профессионального образования для подготовки обучающихся к олимпиадам различного уровня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системы мотивации педагогических работников.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к участию обучающихся в конкурсах, фестивалях, олимпиадах, конференциях.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формированию интереса обучающихся и их родителей (законных представителей) в части подготовки обучающихся к олимпиадам различного уровня.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ИУП обучающихся, демонстрирующих результаты на конкурсах, фестивалях, олимпиадах, конференциях и иных мероприятиях.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обучающихся к участию в конкурсах, фестивалях, олимпиадах, конференциях.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Разработка системы мотивирования/стимулирования педагогических работников и обучающихся к участию в конкурсах, </w:t>
            </w:r>
            <w:r w:rsidRPr="00711084">
              <w:rPr>
                <w:rFonts w:ascii="Times New Roman" w:hAnsi="Times New Roman"/>
              </w:rPr>
              <w:lastRenderedPageBreak/>
              <w:t>фестивалях, олимпиадах, конференциях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системы подготовки обучающихся к конкурсному движению.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локального нормативного акта, регламетирующего систему подготовки и участию в конкурсном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плана участия обучающихся образовательной организации в олимпиадах и иных интеллектуальных и (или) творческих конкурсах, мероприятиях в соответствии с  федеральным, региональным, муниципальным перечнями олимпиад и иных интеллектуальных и (или) творческих конкурсов, мероприятий.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участия обучающихся и анализ результатов участия в конкурсах, фестивалях, олимпиадах, конференциях.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работы классных руководителей с мотивированными обучающимися, их родителями и учителями-предметниками.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индивидуальной и групповой работы учителей-предметников и педагогов дополнительного образования с мотивированными обучающимися.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ИУП обучающихся, демонстрирующих результаты на конкурсах, фестивалях, олимпиадах, конференциях и иных мероприятиях.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психолого-педагогической поддержки участников конкурсов, фестивалей, олимпиад, конференций.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профессиональных дефицитов у педагогических работников, реализующих программы внеурочной деятельности и дополнительные образовательные программы, в части </w:t>
            </w:r>
            <w:r w:rsidRPr="00711084">
              <w:rPr>
                <w:rFonts w:ascii="Times New Roman" w:hAnsi="Times New Roman"/>
              </w:rPr>
              <w:lastRenderedPageBreak/>
              <w:t>подготовки обучающихся к участию в конкурсах, фестивалях, олимпиадах, конференциях.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Направление запроса в ЦНППМ на формирование ИОМ для педагога в части подготовки обучающихся к участию в конкурсах, фестивалях, олимпиадах, конференциях.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45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Сетевая форма реализации дополнительных общеобразовательных программ (организации культуры и искусств, технопарки Кванториум, мобильные технопарки Кванториум, Дома научной коллаборации, центры IT-куб, Точка роста, экостанции, ведущие предприятия региона, профессиональные образовательные организации и образовательные организации высшего образования и др.)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Сетевая форма реализации дополнительных общеобразовательных программ с 1 организацией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Низкий уровень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Направление запроса в ЦНППМ на формирование ИОМ для руководителя (заместителя руководителя).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Повышение квалификации заместителя директора по воспитательной работев по вопросам выполнения трудовой функции по администрированию деятельности общеобразовательной организации в части организации  взаимодействия с организациями культуры и искусств, кванториумами, мобильными кванториумами, ДНК, «IT-кубами», «Точками роста», экостанциями, ведущими предприятиями региона, профессиональными образовательные организациями и образовательными </w:t>
            </w:r>
            <w:r w:rsidRPr="00711084">
              <w:rPr>
                <w:rFonts w:ascii="Times New Roman" w:hAnsi="Times New Roman"/>
              </w:rPr>
              <w:lastRenderedPageBreak/>
              <w:t>организациями высшего образования и др.).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Недостаточная работа по формированию заинтересованности в сетевом взаимодействии педагогических работников, обучающихся и их родителей (законных представителей)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обучающихся к сетевой форме обучения по дополнительным общеобразовательным программам.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разработанных образовательных программ, реализующихся в сетевой форме, по всем шести направленностям.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ресурсных условий в общеобразовательной организации для обеспечения сетевого взаимодействия (нормативно-правовые, материально-, информационно-технические, кадровые).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взаимодействия в том числе в сетевой форме (заключение договоров) с организациями культуры и искусства, кванториумами, центрами «IT-кубы», «Точками роста», экостанциями, ведущими предприятиями региона, профессиональными образовательными организациями и </w:t>
            </w:r>
            <w:r w:rsidRPr="00711084">
              <w:rPr>
                <w:rFonts w:ascii="Times New Roman" w:hAnsi="Times New Roman"/>
              </w:rPr>
              <w:lastRenderedPageBreak/>
              <w:t>образовательными организациями высшего образования и др.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профессиональных дефицитов у специалистов по дополнительному образованию детей в части организации сетевого взаимодействия.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педагогических работников по реализации программ дополнительного образования в сетевой форме.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При реализации дополнительных образовательных программ образовательная организация не использует ресурсы других организаций, осуществляющих образовательную деятельность, а также научных, медицинских, физкультурно-спортивных организаций, организаций культуры и иных организаций, обладающих ресурсами, необходимыми для </w:t>
            </w:r>
            <w:r w:rsidRPr="00711084">
              <w:rPr>
                <w:rFonts w:ascii="Times New Roman" w:hAnsi="Times New Roman"/>
              </w:rPr>
              <w:lastRenderedPageBreak/>
              <w:t>осуществления образовательной деятельности по соответствующей дополнительной общеобразовательной программе.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Планирование при разработке программ, реализуемых в сетевой форме, наряду со школой, учреждением дополнительного образования, СПО, вузами, участия организаций культуры и искусств, кванториумов, мобильных кванториумов, ДНК, «IT-кубы», «Точки роста», экостанций, ведущих предприятий региона и иных организаций, обладающих ресурсами, необходимыми для осуществления образовательной деятельности по дополнительным </w:t>
            </w:r>
            <w:r w:rsidRPr="00711084">
              <w:rPr>
                <w:rFonts w:ascii="Times New Roman" w:hAnsi="Times New Roman"/>
              </w:rPr>
              <w:lastRenderedPageBreak/>
              <w:t>общеобразовательным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Определение образовательных организаций-участников и (или) организаций, обладающих ресурсами.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сетевой формы реализации программы на основании договора, заключенного между школой, и теми учреждениями, которые заинтересованы в реализации такой программы, в соответствии с целями и задачами образовательной организации, интересами и потребностями обучающихся.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Функционирование школьных творческих объединений (школьный театр, школьный музей, школьный музыкальный коллектив, школьный медиацентр (телевидение, газета, журнал) и </w:t>
            </w:r>
            <w:r w:rsidRPr="00711084">
              <w:rPr>
                <w:rFonts w:ascii="Times New Roman" w:hAnsi="Times New Roman"/>
              </w:rPr>
              <w:lastRenderedPageBreak/>
              <w:t>др.)(критический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3‒4 объединения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Несбалансированность системы внеурочной деятельности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Разработка/корректировка план внеурочной деятельности на основе методических рекомендаций Минпросвещения России.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сформирована система воспитательной работы школы.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Штабом воспитательной работы диверсификации палитры школьных творческих объединений.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Низкий уровень компетенций педагогических работников, непозволяющий реализовать палитру творческих объединений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Направление запроса в ЦНППМ на формирование ИОМ для педагогов.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пространства, развития в общеобразовательной организации для реализации ключевых направлений образовательного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повышения квалификации управленческой команды в части организации школьных творческих объединений.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созданы условия для функционирования школьных творческих объединений.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Проведение мониторинговых исследований:                                      ресурсных условий и материально-технических условий для организации школьных творческих объединений (школьный </w:t>
            </w:r>
            <w:r w:rsidRPr="00711084">
              <w:rPr>
                <w:rFonts w:ascii="Times New Roman" w:hAnsi="Times New Roman"/>
              </w:rPr>
              <w:lastRenderedPageBreak/>
              <w:t xml:space="preserve">театр, школьный музей, школьный музыкальный коллектив, школьный медиацентр (телевидение, газета, журнал) и др.); интересов, склонностей, образовательных потребностей обучающихся в функционировании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др.); создания техносферы школы, материально-технического обновления образовательной среды посредством рационального использования школьных пространств–зданий, помещений (классы, залы, коридоры и т.д.), территорий, модернизации учебных помещений;  использования возможностей трансформирования, зонирования школьного пространства для обучающихся, мест для занятий творчеством, </w:t>
            </w:r>
            <w:r w:rsidRPr="00711084">
              <w:rPr>
                <w:rFonts w:ascii="Times New Roman" w:hAnsi="Times New Roman"/>
              </w:rPr>
              <w:lastRenderedPageBreak/>
              <w:t>самодеятельностью, осуществления любой другой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деятельности школьных творческих объединений в сетевой форме.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специалистов из других организаций к созданию и функционированию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обучающихся к участию в творческих  объединениях (школьный театр, школьный музей, школьный музыкальный коллектив, школьный медиацентр (телевидение, газета, журнал) и др.)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Информирование, привлечение родителей (законных представителей) к созданию творческих объединений (школьный театр, школьный музей, </w:t>
            </w:r>
            <w:r w:rsidRPr="00711084">
              <w:rPr>
                <w:rFonts w:ascii="Times New Roman" w:hAnsi="Times New Roman"/>
              </w:rPr>
              <w:lastRenderedPageBreak/>
              <w:t>школьный музыкальный коллектив, школьный медиацентр (телевидение, газета, журнал) и др.)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мотивирования/стимулирования организаторов и участников творческих объединений (школьный театр, школьный музей, школьный музыкальный коллектив, школьный медиацентр (телевидение, газета, журнал) и др.).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театра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театра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48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музея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музея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49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хора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хора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медиацентра (телевидение, газета, журнал и др.)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медиацентра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Доля обучающихся, являющихся членами школьных творческих объединений, от общего количества </w:t>
            </w:r>
            <w:r w:rsidRPr="00711084">
              <w:rPr>
                <w:rFonts w:ascii="Times New Roman" w:hAnsi="Times New Roman"/>
              </w:rPr>
              <w:lastRenderedPageBreak/>
              <w:t>обучающихся в организации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30% и более обучающихся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Количество мероприятий школьных творческих объединений: концерты, спектакли, выпуски газет, журналов и т. д. (для каждого школьного творческого объединения)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Более 2 в год (для каждого школьного творческого объединения)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Использование государственных символов при обучении и воспитании(критический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рабочей программы воспитания, в том числе для обучающихся с ОВЗ(критический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календарного плана воспитательной работы(критический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Совета родителей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58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Взаимодействие образовательной организации и родителей в процессе реализации рабочей программы воспитания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Осуществляется с использованием регламентированных и неформальных форм взаимодействия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организован административный контроль деятельности классных руководителей.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Внесение изменений в план административного контроля, учитывающие контроль деятельности классных руководителей.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открытости, системности в работе с родителями.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разработки и внедрения системы совместных мероприятий с родителями для  достижения большей открытости школы.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Родители не участвуют в разработке рабочей программы воспитания.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включенности родителей в разработку рабочей программы воспитания штабом воспитательной работы.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Включение в модуль работы с родителями рабочей программы воспитания мероприятий, направленных на вовлечение родителей в образовательную деятельность.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Разработка проекта, совместного с общественностью </w:t>
            </w:r>
            <w:r w:rsidRPr="00711084">
              <w:rPr>
                <w:rFonts w:ascii="Times New Roman" w:hAnsi="Times New Roman"/>
              </w:rPr>
              <w:lastRenderedPageBreak/>
              <w:t>поселения/округа, коллегиальными органами управления (управляющими советами) с целью активизации работы с родительским сообществом, поиска и реализации способов вовлечения семей в образовательную деятельность.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В общеобразовательной организации не предусмотрена деятельность представителей родительского сообщества.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Внесение изменений в план методической работы, обеспечив изучение содержания федеральной рабочей программы воспитания в части взаимодействия образовательной организации и родителей.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деятельности в 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 деятельности представителей </w:t>
            </w:r>
            <w:r w:rsidRPr="00711084">
              <w:rPr>
                <w:rFonts w:ascii="Times New Roman" w:hAnsi="Times New Roman"/>
              </w:rPr>
              <w:lastRenderedPageBreak/>
              <w:t>родительского сообщества в Управляющем совете общеобразовательной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Направление запроса в ЦНППМ на формирование ИОМ для руководителя (заместителя руководителя) в части организации взаимодействия образовательной организации и родителей в процессе реализации рабочей программы воспитания.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Отсутствует работа по регламентированным формам взаимодействия образовательной организации и родителей.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работы по регламентированным формам взаимодействия образовательной организации и родителей: функционирование родительского комитета, заседания попечительского совета, заседания родительского комитета, заседания Комиссии по урегулированию споров между участниками образовательных отношений, проведение родительских собраний.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Разработка тематических родительские собранияй в </w:t>
            </w:r>
            <w:r w:rsidRPr="00711084">
              <w:rPr>
                <w:rFonts w:ascii="Times New Roman" w:hAnsi="Times New Roman"/>
              </w:rPr>
              <w:lastRenderedPageBreak/>
              <w:t>классах, общешкольных родительских собраний по вопросам воспитания, взаимоотношений обучающихся и педагогов, условий обучения и воспитания.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стимулируется развитие неформальных форм взаимодействия образовательной организации и родителей.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неформальных форм взаимодействия образовательной организации и родителей: групповые консультации родителей по различным вопросам развития и воспитания детей, педагогические лектории, родительские школы и университеты, родительские клубы, клубы выходного дня, мастер-классы, круглые столы по вопросам воспитания.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используется воспитательный потенциал взаимодействия с родителями (законными представителями) обучающихся в процессе реализации </w:t>
            </w:r>
            <w:r w:rsidRPr="00711084">
              <w:rPr>
                <w:rFonts w:ascii="Times New Roman" w:hAnsi="Times New Roman"/>
              </w:rPr>
              <w:lastRenderedPageBreak/>
              <w:t>рабочей программы воспитания.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 родительских дней, в которые родители (законные представители) могут посещать уроки и внеурочные занятия.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работы семейных клубов, родительских гостиных, предоставляющих родителям, педагогам и </w:t>
            </w:r>
            <w:r w:rsidRPr="00711084">
              <w:rPr>
                <w:rFonts w:ascii="Times New Roman" w:hAnsi="Times New Roman"/>
              </w:rPr>
              <w:lastRenderedPageBreak/>
              <w:t>обучающимся площадку для совместного досуга и общения, с обсуждением актуальных вопросов воспитания.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проведения тематических собраний (в том числе по инициативе родителей), на которых родители смогут получать советы по вопросам воспитания, консультаций психологов, врачей, социальных работников, служителей традиционных российских религий, обмен опытом.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 родительских форумов на интернет-сайте общеобразовательной организации, интернет-сообществ, групп с участием педагогов, для обсуждения интересующих родителей вопросов.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участия родителей в психолого-педагогических консилиумах в случаях, предусмотренных нормативными документами о психолого-педагогическом консилиуме в </w:t>
            </w:r>
            <w:r w:rsidRPr="00711084">
              <w:rPr>
                <w:rFonts w:ascii="Times New Roman" w:hAnsi="Times New Roman"/>
              </w:rPr>
              <w:lastRenderedPageBreak/>
              <w:t>общеобразовательной организации в соответствии с порядком привлечения родителей (законных представителей).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привлечения родителей (законных представителей) к подготовке и проведению классных и общешкольных мероприятий.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целевого взаимодействие с законными представителями  детей-сирот, оставшихся без попечения родителей, приёмных детей.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трансляции опыта по взаимодействию образовательной организации и родителей в процессе реализации рабочей программы воспитания.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школьной символики (флаг школы, гимн школы, эмблема школы, элементы школьного костюма и т. п.)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школьной символики (флаг школы, гимн школы, эмблема школы, элементы школьного костюма и т.п.)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программ краеведения и школьного туризма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Реализуется 1 программа краеведения или школьного туризма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Недостаточно сформирована система работы административной команды с кадрами, отсутствие кадрового резерва и как, следствие, отсутствие специалиста, занимающегося вопросами организации туристско-краеведческой деятельности обучающихся.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положения о кадровом резерве общеобразовательной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работы по привлечению специалистов других организаций (образовательных, социальных и др.).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услуг туристско-экскурсионных и других организаций (туристские фирмы, спортивные клубы, индивидуальные предприниматели и т.д.) на основе заключенного договора об оказании туристских услуг.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повышения квалификации педагогических работников по вопросам организации краеведческой деятельности и школьного туризма.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Недостаточный уровень профессиональных компетенций управленческой команды в части организации </w:t>
            </w:r>
            <w:r w:rsidRPr="00711084">
              <w:rPr>
                <w:rFonts w:ascii="Times New Roman" w:hAnsi="Times New Roman"/>
              </w:rPr>
              <w:lastRenderedPageBreak/>
              <w:t>реализации программы краеведения и школьного туризма.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Направление запроса в ЦНППМ на формирование ИОМ для заместителя руководителя в части организации реализации программы краеведения и школьного туризма.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Нет защищенных туристических объектов вблизи школы.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возможностей участия в федеральном проекте «Классная страна», который аккумулирует передовые идеи по развитию детского туризма.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материально-технического оснащения для реализации программ по туризму, отсутствие необходимого личного и группового снаряжения.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для закупки туристического оборудования средств грантов, спонсорской помощи.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Оптимизизация расходов, планирование материально-технического оснащения, необходимого для реализации программы краеведения или школьного туризма.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разработаны программы краеведения и школьного туризма в рамках внеурочной деятельности и/или дополнительного образования.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Интеграция туристско-краеведческой деятельности в программу воспитания общеобразовательной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Анализ и экспертиза качества школьных программ краеведения и школьного туризма.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Принятие мер по привлечению и мотивации обучающихся к поисковой и краеведческой деятельности, детскому познавательному туризму.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деятельности рабочей группы по модернизации программ краеведения и школьного туризма: - реализация программ урочной и внеурочной деятельности, дополнительного образования по краеведению и школьному туризму; - организация профильных каникулярных отрядов, слетов, мастер-классов, экскурсий, конкурсов по краеведению и школьному туризму; - организация сетевого взаимодействия с организациями-партнерами, курирующими программы краеведения и школьного туризма в районе, крае.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систематического административного контроля реализации программ краеведения и школьного </w:t>
            </w:r>
            <w:r w:rsidRPr="00711084">
              <w:rPr>
                <w:rFonts w:ascii="Times New Roman" w:hAnsi="Times New Roman"/>
              </w:rPr>
              <w:lastRenderedPageBreak/>
              <w:t>туризма в общеобразовательной организации.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летних тематических смен в школьном лагере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Совета обучающихся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первичного отделения РДДМ Движение первых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центра детских инициатив, пространства ученического самоуправления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в реализации проекта Орлята России (при реализации начального общего образования)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в проекте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представительств детских и молодежных общественных объединений (Юнармия, Большая перемена и др.)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обучающихся в волонтерском движении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Обучающиеся участвуют в </w:t>
            </w:r>
            <w:r w:rsidRPr="00711084">
              <w:rPr>
                <w:rFonts w:ascii="Times New Roman" w:hAnsi="Times New Roman"/>
              </w:rPr>
              <w:lastRenderedPageBreak/>
              <w:t>волонтерском движении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Ученическое самоуправление, </w:t>
            </w:r>
            <w:r w:rsidRPr="00711084">
              <w:rPr>
                <w:rFonts w:ascii="Times New Roman" w:hAnsi="Times New Roman"/>
              </w:rPr>
              <w:lastRenderedPageBreak/>
              <w:t>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школьных военно-патриотических клубов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69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утвержденного календарного плана профориентационной деятельности в школе (в соответствии с календарным планом профориентационной деятельности, разработанным в субъекте РФ)(критический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Определение ответственного за реализацию профориентационной деятельности (в должности не ниже заместителя директора)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соглашений с региональными предприятиями/организациями, оказывающими содействие в реализации </w:t>
            </w:r>
            <w:r w:rsidRPr="00711084">
              <w:rPr>
                <w:rFonts w:ascii="Times New Roman" w:hAnsi="Times New Roman"/>
              </w:rPr>
              <w:lastRenderedPageBreak/>
              <w:t>профориентационных мероприятий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профильных предпрофессиональных классов (инженерные, медицинские, космические, IT, педагогические, предпринимательские и др.)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Нет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Недостаточный уровень работы с обучающимися по проведению системной подготовительной предпрофильной и предпрофессиональной работы в основной школе для обеспечения предварительного самоопределения обучающихся.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мониторинга по выявлению способностей, образовательных и профессиональных потребностей обучающихся в профильном обучении.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системной подготовительной предпрофильной и предпрофессиональной работы в основной школе для обеспечения предварительного самоопределения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информирования обучающихся об особенностях различных сфер профессиональной ориентации; сопровождение профессионального самоопределения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 обучающихся по определению дальнейшей образовательной траектории.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Создание системы информационного, научно-методического сопровождения работы по предпрофильной подготовке и предпрофессиональному самоопределению обучающихся.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профильных предпрофессиональных классов, удовлетворяющих интересы и потребности обучающихся.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формирования профильных предпрофессиональных классов, в полной мере удовлетворяющих предпочтения и запросы обучающихся; рынка труда.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открытия профильных предпрофессиональных классов при поддержке предприятий и организаций муниципалитета/региона  их непосредственное участие в образовательной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Актуализация требований локального нормативного акта (Положение об организации профильного обучения).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Актуализация должностных инструкций педагогических работников и управленческой </w:t>
            </w:r>
            <w:r w:rsidRPr="00711084">
              <w:rPr>
                <w:rFonts w:ascii="Times New Roman" w:hAnsi="Times New Roman"/>
              </w:rPr>
              <w:lastRenderedPageBreak/>
              <w:t>команды с учетом положений профессиональных стандартов руководителя и педагогических работников общеобразовательных организаций.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самоаудита ресурсных условий (материально-технических, кадровых, информационных и др.) для реализации профильного обучения в 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административного контроля организации профильного обучения.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анализа учебных планов профилей и индивидуальных учебных </w:t>
            </w:r>
            <w:r w:rsidRPr="00711084">
              <w:rPr>
                <w:rFonts w:ascii="Times New Roman" w:hAnsi="Times New Roman"/>
              </w:rPr>
              <w:lastRenderedPageBreak/>
              <w:t>планов на предмет их соответствия требованиям ФГОС общего образования.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профессиональных компетенций членов управленческой команды в организации и обеспечении профильного обучения, дифференциации и индивидуализации обучения.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уровня профессиональных компетенций членов управленческой команды в управлении формированием и функционированием системы методического и организационно-педагогического обеспечения профильного обучения, дифференциации и индивидуализации обучения.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компетенций педагогических работников по преподаванию в профильных классах.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обучения педагогов по составлению индивидуальных учебных планов.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обучения педагогов на курсах повышения квалификации по преподаванию предметов на профильном уровне.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участия педагогов в профессиональных конкурсах и олимпиадах.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и использование дополнительных </w:t>
            </w:r>
            <w:r w:rsidRPr="00711084">
              <w:rPr>
                <w:rFonts w:ascii="Times New Roman" w:hAnsi="Times New Roman"/>
              </w:rPr>
              <w:lastRenderedPageBreak/>
              <w:t>материалов по профориентации, в том числе мультимедийных, в учебных предметах общеобразовательного цикла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Магистральное направление </w:t>
            </w:r>
            <w:r w:rsidRPr="00711084">
              <w:rPr>
                <w:rFonts w:ascii="Times New Roman" w:hAnsi="Times New Roman"/>
              </w:rPr>
              <w:lastRenderedPageBreak/>
              <w:t>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Посещение обучающимися экскурсий на предприятиях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обучающихся в моделирующих профессиональных пробах (онлайн) и тестированиях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Посещение обучающимися экскурсий в организациях СПО и ВО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Посещение обучающимися профессиональных проб на региональных площадках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78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Посещение обучающимися занятий по программам дополнительного образования, в том числе кружков, секций и др., направленных на профориентацию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Прохождение обучающимися профессионального обучения по программам профессиональной подготовки по профессиям рабочих и должностям служащих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Нет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сетевой формы реализации образовательной программы.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 профессионального обучения старшеклассников по профессиям рабочих и служащих с использованием собственной МТБ или МТБ предприятия реального сектора экономики с целью получения первой профессии одновременно с общим образованием.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В рамках реализации программы по воспитанию организация  встреч обучающихся с представителями рабочих профессий и служащих; посещение обучающимися и родителями дней открытых дверей образовательных организаций высшего, </w:t>
            </w:r>
            <w:r w:rsidRPr="00711084">
              <w:rPr>
                <w:rFonts w:ascii="Times New Roman" w:hAnsi="Times New Roman"/>
              </w:rPr>
              <w:lastRenderedPageBreak/>
              <w:t>среднего профессионального образования.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управленческих компетенций по организации профессионального обучения обучающихся в общеобразовательной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повышение уровня управленческих компетенций по выполнению трудовой функции управление образовательной организацией в части организации профессионального обучения обучающихся в общеобразовательной организации.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 Отсутствие программ профессиональной подготовки по профессиям рабочих и должностям служащих.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условий  для получения лицензии на образовательную деятельность по основным программам профессионального обучения.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 мониторинга востребованных профессий в регионе, районе, городе, селе; кадровых потребностей современного рынка труда.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 мониторинга потребностей обучающихся в профессиональном обучении.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Анализ условий (инфраструктура), необходимых для реализации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Организация разработки/корректировки программ профессиональной подготовки по профессиям рабочих и должностям служащих с целью дальнейшей реализации их в школе.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подбора и подготовки педагогических кадров к реализации данных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административного контроля за реализацией программ.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обучающихся к профессиональному обучению по программам профессиональной подготовки по профессиям рабочих и должностям служащих.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80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Проведение родительских собраний на тему профессиональной ориентации, в том числе о кадровых потребностях современного рынка труда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81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обучающихся 6‒11 классов в мероприятиях проекта Билет в будущее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обучающихся в чемпионатах по профессиональному мастерству, в том числе для обучающихся с инвалидностью, с ОВЗ, включая фестиваль Знакомство с профессией в рамках чемпионатов Абилимпикс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Нет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обеспечивается подготовка к участию в чемпионатах по профессиональному мастерству.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 в ОО системы подготовки к чемпионатам по профессиональному мастерству, включающую: назначение ответственного за работу; рассмотрение вопросов по подготовке к чемпионатам по профмастерству на заседаниях педагогического и методического советов; наличие в ОО системы поощрений педагогов, работающих в данном направлении.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условий для подготовки обучающихся к участию в чемпионатах по профессиональному мастерству: 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</w:t>
            </w:r>
            <w:r w:rsidRPr="00711084">
              <w:rPr>
                <w:rFonts w:ascii="Times New Roman" w:hAnsi="Times New Roman"/>
              </w:rPr>
              <w:lastRenderedPageBreak/>
              <w:t>высокотехнологичного оборудования; кадровое обеспечение (организация обучения педагогических работников, привлечение квалифицированных специалистов из других организаций, предприятий); поиск финансовых средств (участие в грантах, конкурсах, обращение к спонсорам) для организации поездок из отдаленных сел к месту проведения чемпионатов по профессиональному мастерству.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обучающихся к участию в чемпионатах по профессиональному мастерству.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обеспечивается информирование обучающихся общеобразовательных организаций о целях и задачах Всероссийского чемпионатного движения по </w:t>
            </w:r>
            <w:r w:rsidRPr="00711084">
              <w:rPr>
                <w:rFonts w:ascii="Times New Roman" w:hAnsi="Times New Roman"/>
              </w:rPr>
              <w:lastRenderedPageBreak/>
              <w:t>профессиональному мастерству.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сетевого взаимодействия общеобразовательных организаций с образовательными организациями среднего профессионального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на региональном уровне </w:t>
            </w:r>
            <w:r w:rsidRPr="00711084">
              <w:rPr>
                <w:rFonts w:ascii="Times New Roman" w:hAnsi="Times New Roman"/>
              </w:rPr>
              <w:lastRenderedPageBreak/>
              <w:t>участия обучающихся общеобразовательных организаций в профориентационных мероприятиях, проводимых в рамках регионального и отборочного (межрегионального) этапов Чемпионата по профессиональному мастерству «Профессионалы» и Чемпионата высоких технологий Всероссийского чемпионатного движения по профессиональному мастерству.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на региональном уровне увеличения охвата обучающихся общеобразовательных организаций субъектов Российской Федерации принявшие участие в открытых онлайн-уроках проекта «Шоу профессий», реализуемых с учетом опыта цикла открытых уроков «Проектория», направленных на раннюю профориентацию», проводимых в рамках </w:t>
            </w:r>
            <w:r w:rsidRPr="00711084">
              <w:rPr>
                <w:rFonts w:ascii="Times New Roman" w:hAnsi="Times New Roman"/>
              </w:rPr>
              <w:lastRenderedPageBreak/>
              <w:t>федерального проекта «Успех каждого ребенка» национального проекта «Образование».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Использование единых подходов к штатному расписанию (количество административного персонала на контингент, узкие специалисты)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В организации используются единые подходы к штатному расписанию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Условия педагогического труда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Предусмотрены меры материального и нематериального стимулирования (разработан школьный локальный акт о системе материального и нематериального стимулирования, соблюдаются требования локального акта)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Предусмотрены меры материального и нематериального стимулирования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Условия педагогического труда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системы наставничества (положение о наставничестве, дорожная карта о его реализации, приказы)(критический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методических объединений / кафедр / методических советов </w:t>
            </w:r>
            <w:r w:rsidRPr="00711084">
              <w:rPr>
                <w:rFonts w:ascii="Times New Roman" w:hAnsi="Times New Roman"/>
              </w:rPr>
              <w:lastRenderedPageBreak/>
              <w:t>учителей(критический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Ключевое условие «Учитель. </w:t>
            </w:r>
            <w:r w:rsidRPr="00711084">
              <w:rPr>
                <w:rFonts w:ascii="Times New Roman" w:hAnsi="Times New Roman"/>
              </w:rPr>
              <w:lastRenderedPageBreak/>
              <w:t>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Методическое сопровождение педагогических </w:t>
            </w:r>
            <w:r w:rsidRPr="00711084">
              <w:rPr>
                <w:rFonts w:ascii="Times New Roman" w:hAnsi="Times New Roman"/>
              </w:rPr>
              <w:lastRenderedPageBreak/>
              <w:t>кадров. Система наставничества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методических объединений / кафедр / методических советов классных руководителей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88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Охват учителей диагностикой профессиональных компетенций (федеральной, региональной, самодиагностикой)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менее 50% учителей прошли диагностику профессиональных компетенций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охват учителей диагностикой профессиональных компетенций (федеральной, региональной, самодиагностикой).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разъяснительной работы с педагогическими кадрами по порядку  формам диагностики профессиональных дефицитов педагогических работников образовательных организаций с возможностью получения индивидуального плана в соответствии с распоряжением Минпросвещения России от 27.08.2021 № Р-201.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системы административных мер по организации проведения диагностических процедур, обеспечивающих выявление профессиональных дефицитов педагогических работников и последующие действия по их ликвидации, предупреждению.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Повышение мотивации педагогических работников к </w:t>
            </w:r>
            <w:r w:rsidRPr="00711084">
              <w:rPr>
                <w:rFonts w:ascii="Times New Roman" w:hAnsi="Times New Roman"/>
              </w:rPr>
              <w:lastRenderedPageBreak/>
              <w:t>прохождению диагностики профессиональных компетенций.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способов стимулирования и поощрения педагогических работников, направленных на профилактику профессионального выгорания, повышение мотивации педагогических работников к прохождению диагностики профессиональных компетенций.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плана мероприятий по выявлению профессиональных затруднений и потребностей педагогов.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программы наставничества, в том числе реверсивного, организация «горизонтального» обучения педагогических работников.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адресного подхода со стороны администрации, проведение мероприятий по популяризации диагностикаи,  разъяснении ее роли в снижении уровня </w:t>
            </w:r>
            <w:r w:rsidRPr="00711084">
              <w:rPr>
                <w:rFonts w:ascii="Times New Roman" w:hAnsi="Times New Roman"/>
              </w:rPr>
              <w:lastRenderedPageBreak/>
              <w:t>профессиональных дефицитов, ее влияния на дальнейшее профессиональное развитие.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самодиагностики профессиональных дефицитов на основании рефлексии профессиональной деятельности, на основе разработанного инструментария (анкета/чек-лист).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проведения диагностики профессиональных дефицитов на основании результатов профессиональной деятельности (экспертный анализ результатов в области обучения, воспитания, развития обучающихся).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проведения диагностики профессиональных дефицитов на основании экспертной оценки практической деятельности (участие в открытом мероприятии, его анализ и </w:t>
            </w:r>
            <w:r w:rsidRPr="00711084">
              <w:rPr>
                <w:rFonts w:ascii="Times New Roman" w:hAnsi="Times New Roman"/>
              </w:rPr>
              <w:lastRenderedPageBreak/>
              <w:t>подготовка заключения о выявленных профессиональных дефицитах).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89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Доля учителей, для которых по результатам диагностики разработаны индивидуальные образовательные маршруты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 3% до 4% учителей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Низкая доля учителей, для которых по результатам диагностики профессиональных дефицитов разработаны ИОМ.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адресного методического сопровождения педагогических работников, нуждающихся в поддержке, сопровождении для преодоления профессиональных затруднений и дефицитов.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Выстраивание взаимодействия с различными структурами на региональном и (или) федеральном уровнях, обеспечивающими персональное сопровождение педагогических работников.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Выстраивание взаимодействия региональных методистов с руководителем образовательной организации и его заместителями, руководителями предметных методических объединений и педагогическими </w:t>
            </w:r>
            <w:r w:rsidRPr="00711084">
              <w:rPr>
                <w:rFonts w:ascii="Times New Roman" w:hAnsi="Times New Roman"/>
              </w:rPr>
              <w:lastRenderedPageBreak/>
              <w:t>работниками, для которых необходима разработка ИОМ.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плана мероприятий по сопровождению педагогов, у которых выявлены профессиональные дефициты.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 анализа / самоанализа профессиональной деятельности педагогических работников.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участия представителей управленческой команды в в формировании ИОМ педагога.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мотивирующего административного контроля разработки и реализации ИОМа.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разъяснительных мероприятий по формированию у педагога понимания своих образовательно-профессиональных дефицитов и потребностей.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Проведение анализа результатов диагностик </w:t>
            </w:r>
            <w:r w:rsidRPr="00711084">
              <w:rPr>
                <w:rFonts w:ascii="Times New Roman" w:hAnsi="Times New Roman"/>
              </w:rPr>
              <w:lastRenderedPageBreak/>
              <w:t>профессиональных дефицитов педагогических работников общеобразовательной организации (направления диагностики профессиональных дефицитов педагогических работников обусловлены нормативно закрепленным перечнем профессиональных компетенций: предметных, методических, психолого-педагогических, коммуникативных компетенций, которые связаны с трудовыми функциями профессионального стандарта "Педагог").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мероприятий по повышению внутренней мотивации педагога при разработке и реализации ИОМ.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мониторинга удовлетворенности педагогов профессиональной деятельностью и методичсеким сопровождением.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Рзработка ИОМ непрерывного развития  профессионального мастерства педагогических работников для повышения эффективности их  профессиональной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административного контроля за организацией деятельности по выявлению дефицитов, сопровождению, разработки и реализации ИОМ.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способов стимулирования и поощрения педагогических работников, направленных на повышение мотивации педагогических работников к прохождению диагностики профессиональных компетенций.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Доля педагогических работников, прошедших обучение по программам повышения квалификации, размещенным в Федеральном реестре дополнительных </w:t>
            </w:r>
            <w:r w:rsidRPr="00711084">
              <w:rPr>
                <w:rFonts w:ascii="Times New Roman" w:hAnsi="Times New Roman"/>
              </w:rPr>
              <w:lastRenderedPageBreak/>
              <w:t>профессиональных программ педагогического образования (за три последних года)(критический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Не менее 80% педагогических работников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91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Доля педагогических работников, прошедших обучение по программам повышения квалификации по инструментам ЦОС, размещеннымв Федеральном реестре дополнительных профессиональных программ педагогического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менее 50%   педагогических работников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Низкая доля педагогических работников, прошедших обучение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 (за три последних года).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обучения педагогических работников общеобразовательной организации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 за три последних года.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Проведение анализа имеющихся программ дополнительного профессионального образования по инструментам ЦОС региональных институтов развития образования/институтов повышения квалификации, программ, размещенных в Федеральном реестре дополнительных </w:t>
            </w:r>
            <w:r w:rsidRPr="00711084">
              <w:rPr>
                <w:rFonts w:ascii="Times New Roman" w:hAnsi="Times New Roman"/>
              </w:rPr>
              <w:lastRenderedPageBreak/>
              <w:t>профессиональных программ педагогического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адресного подхода со стороны администрации, проведение информационно-разъяснительной работы с педагогами о необходимости обучения по программам повышения квалификации по инструментам ЦОС.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информирования о новых тенденциях развития образования, задачах и требованиях к профессиональной компетентности педагогических работников по вопросам использования инструментов ЦОС в образовательной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анализа / самоанализа профессиональной деятельности педагогических работников в части использования инструментов ЦОС в образовательной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Разработка плана мероприятий по выявлению потребности и организации курсовой подготовки педагогов по инструментам ЦОС.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Формирование перспективного плана повышение квалификации педагогических работников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обучения педагогических работников по программам повышения квалификациипо инструментам ЦОС, размещенным в Федеральном реестре дополнительных профессиональных программ педагогического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административного контроля за организацией обучения педагогических работников </w:t>
            </w:r>
            <w:r w:rsidRPr="00711084">
              <w:rPr>
                <w:rFonts w:ascii="Times New Roman" w:hAnsi="Times New Roman"/>
              </w:rPr>
              <w:lastRenderedPageBreak/>
              <w:t>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Включение в индивидуальные образовательные маршруты  педагогов плана обучения по программам повышения квалификации по инструментам ЦОС, размещенным в Федеральном реестре.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Выравнивание педагогической нагрузки на педагогов, устранение перегрузки, повышение мотивации к изучению и использованию инструментов ЦОС.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Доля педагогических работников и управленческих кадров, прошедших обучение по программам повышения квалификации в сфере воспитания (за три последних года)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менее 80%  педагогических работников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93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Повышение квалификации управленческой команды по программам из Федерального реестра образовательных программ дополнительного профессионального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100% управленческой команды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94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Дополнительное профессиональное образование учителей биологии, информатики, математики, физики, химии по программам, направленным на формирование у обучающихся общеобразовательных организаций навыков, необходимых для обеспечения технологического суверенитета Российской Федерации (за три последних года)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обучение прошли двое или более учителей из числа учителей-предметников, преподающих  биологию, информатику, математику, физику, химию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95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педагогов в конкурсном движении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Участие на региональном уровне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педагогов, участвующих в профессиональных конкурсах на всероссийском уровне.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мониторинга участия педагогов в конкурсном движении (за три последних года).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Создание системы мотивирования/стимулирования педагогических работников, занимающих активную позицию в конкурсном движении, принимающих участие в профессиональных конкурсах.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локального акта о системе материального и нематериального стимулирования участников профессиональных конкурсов, синхронизация его с положением об оплате труда и коллективным договором.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Повышение мотивации педагога в необходимости участия в конкурсном движении.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стимулирования инициативы и активизации творчества педагогических работников.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Разработка для педагогов календаря активностей (очные и дистанционные конкурсы профмастерства, олимпиады и диктанты, </w:t>
            </w:r>
            <w:r w:rsidRPr="00711084">
              <w:rPr>
                <w:rFonts w:ascii="Times New Roman" w:hAnsi="Times New Roman"/>
              </w:rPr>
              <w:lastRenderedPageBreak/>
              <w:t>обучающие семинары и конференции и т.д.).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адресного методического сопровождения в профессиональном развитии педагогических работников и управленческих кадров до 35 лет в первые три года работы.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взаимообучения педагогических работников и управленческих кадров (в том числе – в формате внутрикорпоративного обучения, тренингов по командообразованию).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Включение в план методической работы актуальных направлений (госполитика, учет дефицитов и ресурсов ОО и т.д.).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плана мероприятий по выявлению и распространению передового педагогического опыта.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Формирование банка успешных «командных» педагогических и </w:t>
            </w:r>
            <w:r w:rsidRPr="00711084">
              <w:rPr>
                <w:rFonts w:ascii="Times New Roman" w:hAnsi="Times New Roman"/>
              </w:rPr>
              <w:lastRenderedPageBreak/>
              <w:t>управленческих практик и их тиражирование.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адресного методического сопровождения, в т.ч. и для выявления потенциальных участников профессиональных конкурсов.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методического сопровождения педагогов, участвующих в конкурсах профессионального мастерства.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Формирование модели методического взаимодействия с другими ОО.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педагогических работников к участию в мероприятиях в качестве эксперта, члена жюри, руководителя краткосрочного проекта.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наставничества, тьюторства, сопровождения педагога в подготовке к профессиональному конкурсу.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 участия педагогов в публичных мероприятиях разных уровней: конференциях, круглых столах, семинарах, мастер-классах и т.д.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Методическое сопровождение кандидата на победителя/призера конкурса по принципу "равный" учит "равного".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формирования необходимых компетенций у педагога для участия и победы в конкурсах.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наставничества, тьюторства, сопровождения педагога в подготовке к профессиональному конкурсу.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среди педагогов победителей и призеров конкурсов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среди педагогов победителей и призеров конкурсов на муниципальном уровне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осуществляется методическое сопровождение педагогов, участвующих в конкурсах профессионального мастерства.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методического сопровождения и подготовки педагогов к участию в конкурсах профессионального мастерства.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Методическое сопровождение кандидата на победителя/призера конкурса по принципу "равный" учит "равного".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Привлечение к подготовке педагогов, участвующих в конкурсах профессионального мастерства, победителей и призеров профессиональных конкурсов прошлых лет, педагогов-авторов уникальных образовательных методик.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системы наставничества, тьюторства, сопровождения педагога в подготовке к профессиональному конкурсу.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Применение различных видов наставничества: виртуальное (дистанционное), в группе, краткосрочное или целеполагающее, реверсивное, ситуационное, скоростное консультационное, традиционную форму («один на один»).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формируется и не ведется банк успешных «командных» педагогических и </w:t>
            </w:r>
            <w:r w:rsidRPr="00711084">
              <w:rPr>
                <w:rFonts w:ascii="Times New Roman" w:hAnsi="Times New Roman"/>
              </w:rPr>
              <w:lastRenderedPageBreak/>
              <w:t>управленческих практик и не осуществляется их тиражирование.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Разработка плана мероприятий по выявлению, изучению, распространению эффективных педагогических практик.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Формирование банка авторов успешных «командных» педагогических и управленческих практик.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необходимых компетенций у педагога для участия и победы в конкурсах профессионального мастерства.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педагогических работников к участию в мероприятиях в качестве эксперта, члена жюри, руководителя проекта.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 для  педагогов, участвующих в конкурсах профессионального мастерства, календаря  активностей (очные и дистанционные конкурсы профмастерства, олимпиады и диктанты, обучающие семинары и конференции и т.д.).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участия педагогов, участвующих в конкурсах профессионального мастерства, в публичных мероприятиях разных уровней: конференциях, круглых столах, семинарах, мастер-классах и т.д.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Недостаточная работа по мотивации педагогов, участвующих в </w:t>
            </w:r>
            <w:r w:rsidRPr="00711084">
              <w:rPr>
                <w:rFonts w:ascii="Times New Roman" w:hAnsi="Times New Roman"/>
              </w:rPr>
              <w:lastRenderedPageBreak/>
              <w:t>конкурсах профессионального мастерства, к достижению высокого результата.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Создание системы мотивирования/стимулирования педагогических работников, занимающих </w:t>
            </w:r>
            <w:r w:rsidRPr="00711084">
              <w:rPr>
                <w:rFonts w:ascii="Times New Roman" w:hAnsi="Times New Roman"/>
              </w:rPr>
              <w:lastRenderedPageBreak/>
              <w:t>активную позицию в конкурсном движении, принимающих участие в профессиональных конкурсах.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профилактики профессионального выгорания педагогов, участвующих в конкурсах профессионального мастерства.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Информационная поддержка финалистов и победителей профконкурсов (билборды, видеоролики, интервью в СМИ и т.п.).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общеобразовательной организации педагога-психолога (по основному месту работы (штатного), внешнего совместителя или привлеченного в рамках сетевого взаимодействия)(критический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98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Доля обучающихся общеобразовательных организаций, принявших участие в социально-</w:t>
            </w:r>
            <w:r w:rsidRPr="00711084">
              <w:rPr>
                <w:rFonts w:ascii="Times New Roman" w:hAnsi="Times New Roman"/>
              </w:rPr>
              <w:lastRenderedPageBreak/>
              <w:t>психологическом тестировании на выявление рисков употребления наркотических средств и психотропных веществ, в общей численности обучающихся общеобразовательных организаций, которые могли принять участие в данном тестировании(критический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90% обучающихся и более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99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локальных актов по организации психолого-педагогического сопровождения участников образовательных отношений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штате общеобразовательной организации социального педагога, обеспечивающего оказание помощи целевым группам обучающихся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 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в образовательной организации системы социального сопровождения участников образовательных отношений квалифицированным специалистом </w:t>
            </w:r>
            <w:r w:rsidRPr="00711084">
              <w:rPr>
                <w:rFonts w:ascii="Times New Roman" w:hAnsi="Times New Roman"/>
              </w:rPr>
              <w:lastRenderedPageBreak/>
              <w:t>(социальным педагогом).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Привлечение в качестве совместителей специалистов из других общеобразовательных организаций к выполнению функций социального педагога, проведению обучающих семинаров по развитию системы работы по </w:t>
            </w:r>
            <w:r w:rsidRPr="00711084">
              <w:rPr>
                <w:rFonts w:ascii="Times New Roman" w:hAnsi="Times New Roman"/>
              </w:rPr>
              <w:lastRenderedPageBreak/>
              <w:t>оказанию помощи целевым группам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социального педагога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принятия штатного специалиста (социального педагога).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 (центры социальной помощи семьям и детям, психолого-медико-социального сопровождения).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в общеобразовательной организации учителя-дефектолога (по основному месту работы (штатного), внешнего совместителя или привлеченного в рамках сетевого взаимодействия), квалификация которого соответствует </w:t>
            </w:r>
            <w:r w:rsidRPr="00711084">
              <w:rPr>
                <w:rFonts w:ascii="Times New Roman" w:hAnsi="Times New Roman"/>
              </w:rPr>
              <w:lastRenderedPageBreak/>
              <w:t>профессиональному стандарту Педагог-дефектолог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общеобразовательной организации учителя-логопеда (по основному месту работы (штатного), внешнего совместителя или привлеченного в рамках сетевого взаимодействия), квалификация которого соответствует профессиональному стандарту Педагог-дефектолог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/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 штате общеобразовательной организации учителя-логопеда, обеспечивающего оказание помощи целевым группам обучающихся.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переподготовки педагогического работника на специальность «учитель-логопед».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в качестве совместителей специалистов из других общеобразовательных организаций  к выполнению функций учителя-логопеда, проведению обучающих семинаров по развитию системы работы по оказанию помощи целевым группам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учителя-логопеда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принятия штатного специалиста (учителя-логопеда).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Взаимодействие (в том числе с использованием дистанционных образовательных технологий) с ресурсными центрами, </w:t>
            </w:r>
            <w:r w:rsidRPr="00711084">
              <w:rPr>
                <w:rFonts w:ascii="Times New Roman" w:hAnsi="Times New Roman"/>
              </w:rPr>
              <w:lastRenderedPageBreak/>
              <w:t>медицинскими учреждениями.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103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организации отдельного кабинета педагога-психолога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отдельного кабинета педагога-психолога (отсутствие возможности у педагога-психолога  для научной организации труда, эффективной работы по созданию обстановки доверительного общения и психологического комфорта необходимых для оказания своевременной квалифицированной консультативнометодической, психокоррекционной и других видов психологической помощи субъектам образовательного пространства: педагогам, детям, учащимся разного уровня развития и возраста, их родителям).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ЛА по созданию и функционированию кабинета педагога-психолога.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рабочей группы по разработке дизайн-проекта рабочего пространства педагога-психолога в ОО.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внебюджетных средств для реализации дизайн-проекта рабочего пространства педагога-психолога в ОО.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рабочего места педагога-психолога, используя методы оптимизации имеющихся в образовательной организации помещений, возможностей трансформирования, зонирования школьного пространства.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Кабинет педагога-психолога не оборудован автоматизированным рабочим местом.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внебюджетных средств с целью оборудования кабинета педагога-психолога автоматизированным рабочим местом.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Оказание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детям, оставшимся без попечения родителей; обучающимся с ОВЗ и (или) инвалидностью; одаренным детям)(критический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Реализуется в виде отдельных мероприятий и (или) индивидуальных консультаций отдельных участников образовательных отношений (обучающихся, родителей, педагогов)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Несвоевременное и бессистемное оказание адресной помощи субъектам образовательной деятельности.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и утверждение  ЛА "Положение о порядке организации предоставления психолого-педагогической, медицинской и социальной помощи обучающимся". Обеспечение реализации требований локального акта.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прохождения КПК с целью совершенствования профессиональных компетенций по данному направлению профдеятельности.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Психолого-педагогическая помощь целевым группам обучающихся (испытывающим трудности в обучении; находящимся в трудной жизненной ситуации; детям-сиротам и детям, оставшимся без </w:t>
            </w:r>
            <w:r w:rsidRPr="00711084">
              <w:rPr>
                <w:rFonts w:ascii="Times New Roman" w:hAnsi="Times New Roman"/>
              </w:rPr>
              <w:lastRenderedPageBreak/>
              <w:t xml:space="preserve">попечения родителей; обучающимся с ОВЗ и (или) инвалидностью; одаренным детям) не оказывается.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Организация административной деятельности по созданию условий для оказания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</w:t>
            </w:r>
            <w:r w:rsidRPr="00711084">
              <w:rPr>
                <w:rFonts w:ascii="Times New Roman" w:hAnsi="Times New Roman"/>
              </w:rPr>
              <w:lastRenderedPageBreak/>
              <w:t>детям, оставшимся без попечения родителей; обучающимся с ОВЗ и (или) инвалидностью; одаренным детям).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 общеобразовательной организации педагога-психолога.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переподготовки педагогических работников по специальности «педагог-психолог».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специалистов в качестве совместителей из других общеобразовательных организаций к выполнению функций педагога-психолога, проведению обучающих семинаров по развитию системы школьной медиации, профилактике и управлению конфликтами в образовательной среде, созданию (развитию) системы профилактической работы с учащимися, находящимися в социально-опасном положении;  поддержка обучающихся, состоящих на внутришкольном учете, на учете в КДН, ПДН, «группах риска» и др.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педагога-</w:t>
            </w:r>
            <w:r w:rsidRPr="00711084">
              <w:rPr>
                <w:rFonts w:ascii="Times New Roman" w:hAnsi="Times New Roman"/>
              </w:rPr>
              <w:lastRenderedPageBreak/>
              <w:t>психолога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принятия штатного педагога-психолога.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 (психологические центры, центры социальной помощи семьям и детям, психолого-медико-социального сопровождения, образовательные учреждения, реализующие АООП).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 штате общеобразовательной организации учителя-логопеда.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переподготовки педагогического работника на специальность «учитель-логопед».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Привлечение в качестве совместителей специалистов из других общеобразовательных организаций  к выполнению функций учителя-логопеда, проведению обучающих семинаров по развитию системы работы по оказанию </w:t>
            </w:r>
            <w:r w:rsidRPr="00711084">
              <w:rPr>
                <w:rFonts w:ascii="Times New Roman" w:hAnsi="Times New Roman"/>
              </w:rPr>
              <w:lastRenderedPageBreak/>
              <w:t>помощи целевым группам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учителя-логопеда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принятия штатного специалиста (учителя-логопеда).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центрами, медицинскими учреждениями.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 штате общеобразовательной организации учителя-дефектолога.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переподготовки педагогического работника на специальность «учитель-дефектолог».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в качестве совместителей специалистов из других общеобразовательных организаций  к выполнению функций учителя-дефектолога, проведению обучающих семинаров по развитию системы работы по оказанию помощи целевым группам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Решение кадрового вопроса путем привлечения учителя-дефектолога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принятия штатного специалиста (учителя-дефектолога).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центрами, медицинскими учреждениями.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 штате общеобразовательной организации социального педагога.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 в качестве совместителей специалистов из других общеобразовательных организаций к выполнению функций социального педагога, проведению обучающих семинаров по развитию системы работы по оказанию помощи целевым группам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социального педагога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Решение кадрового вопроса путем принятия штатного специалиста (социального педагога).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 (центры социальной помощи семьям и детям, психолого-медико-социального сопровождения).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разработана психолого-педагогическая программа.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психолого-педагогической программы.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разработана программа адресной психологической помощи (поддержки).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программы адресной психологической помощи (поддержки).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обеспечена вариативность направлений психолого-педагогического сопровождения участников образовательных отношений.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сохранение и укрепление психологического здоровья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психолого-педагогического сопровождения участников </w:t>
            </w:r>
            <w:r w:rsidRPr="00711084">
              <w:rPr>
                <w:rFonts w:ascii="Times New Roman" w:hAnsi="Times New Roman"/>
              </w:rPr>
              <w:lastRenderedPageBreak/>
              <w:t>образовательного процесса, направленного на формирование ценности здоровья и безопасного образа жизни.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развитие своей экологической культуры дифференциации и индивидуализации обучения.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мониторинга возможностей и способностей обучающихся, выявление и поддержка одаренных детей, детей с ограниченными возможностями здоровья.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психолого-педагогической поддержки участников олимпиадного движения.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психолого-педагогического сопровождения участников образовательного процесса, направленного на обеспечение осознанного и ответственного выбора дальнейшей </w:t>
            </w:r>
            <w:r w:rsidRPr="00711084">
              <w:rPr>
                <w:rFonts w:ascii="Times New Roman" w:hAnsi="Times New Roman"/>
              </w:rPr>
              <w:lastRenderedPageBreak/>
              <w:t>профессиональной сферы деятельности.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формирование коммуникативных навыков в разновозрастной среде и среде сверстников.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поддержку детских объединений, ученического самоуправления.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обеспечена вариативность форм психолого-педагогического сопровождения участников образовательного процесса.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осуществления психолого-педагогического консультирования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осуществления психолого-педагогического консультирования родителей (законных представителей)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осуществления психолого-педагогического консультирования педагогических работников.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осуществления коррекционной и развивающий работы с обучающимися в рамках психолого-педагогического сопровождения участников образовательного процесса.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осуществления диагностической работы в рамках психолого-педагогического сопровождения участников образовательного процесса.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обеспечена диверсификация уровней психолого-педагогического сопровождения (индивидуальный, групповой, уровень класса, уровень организации).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диверсификации уровней психолого-педагогического сопровождения (индивидуальный, групповой, уровень класса, уровень организации).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обеспечено оказание психолого-педагогической помощи каждой из целевых группам обучающихся.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осуществления психолого-педагогического сопровождения обучающихся, испытывающих трудности в освоении программы, развитии и социальной адаптации.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осуществления психолого-педагогического </w:t>
            </w:r>
            <w:r w:rsidRPr="00711084">
              <w:rPr>
                <w:rFonts w:ascii="Times New Roman" w:hAnsi="Times New Roman"/>
              </w:rPr>
              <w:lastRenderedPageBreak/>
              <w:t>сопровождения обучающихся, проявляющих индивидуальные способности, и одаренных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осуществления индивидуального психолого-педагогического сопровождения обучающихся с ОВЗ.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осуществляется психолого-педагогическое сопровождение участников образовательных отношений.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 родителей (законных представителей) несовершеннолетних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психолого-педагогического сопровождения педагогических, учебно-вспомогательных и иных работников организации, обеспечивающих реализацию программ общего образования.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работы по определению потребности в профессиональном или дополнительном профессиональном образовании педагогических работников, </w:t>
            </w:r>
            <w:r w:rsidRPr="00711084">
              <w:rPr>
                <w:rFonts w:ascii="Times New Roman" w:hAnsi="Times New Roman"/>
              </w:rPr>
              <w:lastRenderedPageBreak/>
              <w:t>осуществляющих психолого-педагогическое сопровождение обучающихся.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формирования и развития психолого-педагогической компетентности  педагогических и административных работников.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формирования и развития психолого-педагогической компетентности  родительской общественности.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105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пространства для обучающихся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Выделение и оснащение тематических пространств для обучающихся (зона общения, игровая зона, зона релаксации и иное)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в кабинете педагога-психолога оборудованных зон (помещений) для проведения индивидуальных и </w:t>
            </w:r>
            <w:r w:rsidRPr="00711084">
              <w:rPr>
                <w:rFonts w:ascii="Times New Roman" w:hAnsi="Times New Roman"/>
              </w:rPr>
              <w:lastRenderedPageBreak/>
              <w:t>групповых консультаций, психологической разгрузки, коррекционно-развивающей работы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Отсутствие специальных тематических зон   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возможности оказания психологических услуг высокого уровня некоторым категориям детей, нуждающихся в </w:t>
            </w:r>
            <w:r w:rsidRPr="00711084">
              <w:rPr>
                <w:rFonts w:ascii="Times New Roman" w:hAnsi="Times New Roman"/>
              </w:rPr>
              <w:lastRenderedPageBreak/>
              <w:t>особом внимании в связи с высоким риском уязвимости.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Привлечение внебюджетных средств для закупки оборудования  для кабинета педагога-психолога.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Организация прохождения КПК с целью освоения </w:t>
            </w:r>
            <w:r w:rsidRPr="00711084">
              <w:rPr>
                <w:rFonts w:ascii="Times New Roman" w:hAnsi="Times New Roman"/>
              </w:rPr>
              <w:lastRenderedPageBreak/>
              <w:t>методик оказания психологических услуг высокого уровня некоторым категориям детей, нуждающихся в особом внимании в связи с высоким риском уязвимости.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специальных тематических зон по причине размеров кабинета педагога-психолога, не соответствующих требованиям к школьным помещениям.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Выделение кабинета/оборудованных зон в кабинете педагога-психолога для проведения индивидуальных и групповых консультаций, психологической разгрузки, коррекционно-развивающей работы.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Трансформирование, зонирование школьного пространства для возможностей проведения индивидуальных и групповых консультаций, психологической разгрузки, коррекционно-развивающей работы.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в организации отдельного кабинета педагога-психолога.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Создание рабочего места педагога-психолога, используя методы оптимизации имеющихся в образовательной организации помещений, возможностей </w:t>
            </w:r>
            <w:r w:rsidRPr="00711084">
              <w:rPr>
                <w:rFonts w:ascii="Times New Roman" w:hAnsi="Times New Roman"/>
              </w:rPr>
              <w:lastRenderedPageBreak/>
              <w:t>трансформирования, зонирования школьного пространства.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107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пространства для педагогов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Выделение и оснащение тематического пространства (помещения) для отдыха и эмоционального восстановления педагогов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Профилактика травли в образовательной среде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Реализуется психолого-педагогическая программа и (или) комплекс мероприятий по профилактике травли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109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Профилактика девиантного поведения обучающихся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Реализуется психолого-педагогическая программа и (или) комплекс мероприятий по профилактике девиантного поведения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локальных актов (далее ‒ ЛА) образовательной </w:t>
            </w:r>
            <w:r w:rsidRPr="00711084">
              <w:rPr>
                <w:rFonts w:ascii="Times New Roman" w:hAnsi="Times New Roman"/>
              </w:rPr>
              <w:lastRenderedPageBreak/>
              <w:t>организации, регламентирующих ограничения использования мобильных телефонов обучающимися(критический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Ключевое условие </w:t>
            </w:r>
            <w:r w:rsidRPr="00711084">
              <w:rPr>
                <w:rFonts w:ascii="Times New Roman" w:hAnsi="Times New Roman"/>
              </w:rPr>
              <w:lastRenderedPageBreak/>
              <w:t>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Подключение образовательной организации к высокоскоростному интернету(критический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112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Предоставление безопасного доступа к информационно-коммуникационной сети Интернет 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113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Использование федеральной государственной информационной системы Моя школа, в том числе верифицированного цифрового образовательного контента, при реализации основных общеобразовательных </w:t>
            </w:r>
            <w:r w:rsidRPr="00711084">
              <w:rPr>
                <w:rFonts w:ascii="Times New Roman" w:hAnsi="Times New Roman"/>
              </w:rPr>
              <w:lastRenderedPageBreak/>
              <w:t>программ(критический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Не менее 30% педагогических работников используют сервисы и подсистему «Библиотека ЦОК» ФГИС «Моя школа»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управленческих компетенций в реализации государственной политики по внедрению ФГИС «Моя школа» и ЦОС.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Изучение методических рекомендаций, нормативных документов по использование ФГИС «Моя школа», в том числе верифицированного цифрового образовательного контента, при реализации основных общеобразовательных программ.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Отсутствие/частичная разработка ЛА </w:t>
            </w:r>
            <w:r w:rsidRPr="00711084">
              <w:rPr>
                <w:rFonts w:ascii="Times New Roman" w:hAnsi="Times New Roman"/>
              </w:rPr>
              <w:lastRenderedPageBreak/>
              <w:t>документов по использованию ФГИС «Моя школа».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Разработка ЛА: «Положение о применении электронного </w:t>
            </w:r>
            <w:r w:rsidRPr="00711084">
              <w:rPr>
                <w:rFonts w:ascii="Times New Roman" w:hAnsi="Times New Roman"/>
              </w:rPr>
              <w:lastRenderedPageBreak/>
              <w:t>обучения, дистанционных образовательных технологий при реализации образовательных программ»; «дорожной карты» по реализации мероприятий по подключению и использованию ФГИС «Моя школа».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модели цифровой образовательной среды образовательной организации на основе целевой модели, утвержденной приказом Министерства просвещения Российской Федерации от 02.12.2019 № 649.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проекта по цифровой образовательной среде образовательной организации и включение всех педагогов и управленческого персонала школы к использованию единого доступа к образовательным сервисам цифровым учебным материалам.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Отсутствует необходимое количество </w:t>
            </w:r>
            <w:r w:rsidRPr="00711084">
              <w:rPr>
                <w:rFonts w:ascii="Times New Roman" w:hAnsi="Times New Roman"/>
              </w:rPr>
              <w:lastRenderedPageBreak/>
              <w:t>оборудованных рабочих мест педагогов, оснащенных необходимым оборудованием.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Осуществление анализа ресурсов школы: инфраструктура, </w:t>
            </w:r>
            <w:r w:rsidRPr="00711084">
              <w:rPr>
                <w:rFonts w:ascii="Times New Roman" w:hAnsi="Times New Roman"/>
              </w:rPr>
              <w:lastRenderedPageBreak/>
              <w:t>материально-техническая база, кадры, методик, как основных компонентов для реализации образовательных программ.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Недостаточный уровень технической подготовки ответственного за подключение к ИС.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Оказание методической помощи, изучение методических рекомендаций ФГАНУ ФИЦТО.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Педагогические работники не обладают необходимыми компетенциями.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мониторинга цифровых компетенций педагогов и обучающихся, позволяющих использовать оборудование и программные средства, технологии дистанционного образовательного взаимодействия, пользоваться доступом к информационным каналам сети Интернет, ресурсам медиатек.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курсовой подготовки педагогов по совершенствованию и развитию  цифровых компетенций.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Педагогические работники не знакомы с функциональными </w:t>
            </w:r>
            <w:r w:rsidRPr="00711084">
              <w:rPr>
                <w:rFonts w:ascii="Times New Roman" w:hAnsi="Times New Roman"/>
              </w:rPr>
              <w:lastRenderedPageBreak/>
              <w:t>возможностями ФГИС «Моя школа».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Оказание методической помощи педагогическим работникам, изучение </w:t>
            </w:r>
            <w:r w:rsidRPr="00711084">
              <w:rPr>
                <w:rFonts w:ascii="Times New Roman" w:hAnsi="Times New Roman"/>
              </w:rPr>
              <w:lastRenderedPageBreak/>
              <w:t>педагогическими работниками  Методических рекомендаций для педагогических работников по вопросам работы на платформе ФГИС «Моя школа».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Неиспользование возможностей ФГИС «Моя школа» в организации оценочной деятельности.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оценки и учета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Невключенность в рабочие программы учебных предметов видов учебной деятельности с использованием ресурсов ФГИС «Моя школа».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Обеспечение в рабочих программах учебных предметов, учебных курсов (в том числе внеурочной деятельности), учебных модулей  возможности использования  электронных (цифровых) образовательных </w:t>
            </w:r>
            <w:r w:rsidRPr="00711084">
              <w:rPr>
                <w:rFonts w:ascii="Times New Roman" w:hAnsi="Times New Roman"/>
              </w:rPr>
              <w:lastRenderedPageBreak/>
              <w:t>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Неприятие родителями и некоторыми педагогами электронного обучения из-за влияния на здоровье школьника (педагога).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Проведение разъяснительной работы с педагогами, с родителями (законными представителями).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Выработка системы контроля за временными нормами электронного обучения.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114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Информационно-коммуникационная образовательная </w:t>
            </w:r>
            <w:r w:rsidRPr="00711084">
              <w:rPr>
                <w:rFonts w:ascii="Times New Roman" w:hAnsi="Times New Roman"/>
              </w:rPr>
              <w:lastRenderedPageBreak/>
              <w:t>платформа Сферум(критический показатель)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 xml:space="preserve">100% педагогических работников </w:t>
            </w:r>
            <w:r w:rsidRPr="00711084">
              <w:rPr>
                <w:rFonts w:ascii="Times New Roman" w:hAnsi="Times New Roman"/>
              </w:rPr>
              <w:lastRenderedPageBreak/>
              <w:t>включены в сетевые профессиональные сообщества по обмену педагогическим опытом и активно используют платформу «Сферум»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Ключевое условие </w:t>
            </w:r>
            <w:r w:rsidRPr="00711084">
              <w:rPr>
                <w:rFonts w:ascii="Times New Roman" w:hAnsi="Times New Roman"/>
              </w:rPr>
              <w:lastRenderedPageBreak/>
              <w:t>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115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Оснащение образовательной организации IT- оборудованием в соответствии с Методическими рекомендациями по вопросам размещения оборудования, поставляемого в целях обеспечения образовательных организаций материально-технической базой для внедрения ЦОС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100% IT-оборудования используется в образовательной деятельности в соответствии с Методическими рекомендациями по вопросам использования в образовательном процессе оборудования, поставляемого в целях обеспечения образовательных организаций материально-технической базой для внедрения ЦОС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lastRenderedPageBreak/>
              <w:t>116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Информационная система управления образовательной организацией интегрирована с региональными информационными системами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117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 в образовательной организации пространства для учебных и неучебных занятий, творческих дел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внутришкольного пространства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118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школьного библиотечного информационного центра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создан и функционирует школьный библиотечный информационный центр  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Организация внутришкольного пространства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119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модели Школа полного дня на основе интеграции урочной и внеурочной деятельности обучающихся, программ дополнительного образования детей, включая пребывание в группах продленного дня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школы полного дня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Модель «Школа полного дня» не реализуется.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Осуществление анализа ситуации, изыскание резервов, разработка модели «Школы полного дня».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помещений для работы классов-групп или групп, организованных из обучающихся одной </w:t>
            </w:r>
            <w:r w:rsidRPr="00711084">
              <w:rPr>
                <w:rFonts w:ascii="Times New Roman" w:hAnsi="Times New Roman"/>
              </w:rPr>
              <w:lastRenderedPageBreak/>
              <w:t>или нескольких параллелей.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Выделение под занятия разноакцентированные пространства (кабинет, лаборатория, мастерские, библиотека, читальный зал, компьютерный класс, игротека, медиатека), в том </w:t>
            </w:r>
            <w:r w:rsidRPr="00711084">
              <w:rPr>
                <w:rFonts w:ascii="Times New Roman" w:hAnsi="Times New Roman"/>
              </w:rPr>
              <w:lastRenderedPageBreak/>
              <w:t>числе 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разно акцентированных пространств (кабинет, лаборатория, мастерские, библиотека, читальный зал, компьютерный класс, игротека, медиатека, помещения для работы классов-групп или групп, организованных из обучающихся одной или нескольких параллелей, пространства для общения и уединения, для игр, подвижных занятий и спокойной работы).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Создание разно акцентированных пространств, в том числе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Отсутствие спортивных площадок, актового и спортивного залов, зала хореографии, различных студий и т. д., необходимых для </w:t>
            </w:r>
            <w:r w:rsidRPr="00711084">
              <w:rPr>
                <w:rFonts w:ascii="Times New Roman" w:hAnsi="Times New Roman"/>
              </w:rPr>
              <w:lastRenderedPageBreak/>
              <w:t>организаций дополнительного образования, досуга.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Создание спортивных площадок, актового и спортивного залов, зала хореографии, различных студий и т.д., необходимых для организаций </w:t>
            </w:r>
            <w:r w:rsidRPr="00711084">
              <w:rPr>
                <w:rFonts w:ascii="Times New Roman" w:hAnsi="Times New Roman"/>
              </w:rPr>
              <w:lastRenderedPageBreak/>
              <w:t>дополнительного образования, досуга, в том числе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помещения для организации двухразового горячего питания.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Выделение помещения для организации двухразового горячего питания в том числе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Дефицит педагогов, способных организовать и направить послеурочную коллективную деятельность детей и подростков.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В график повышения квалификации внести обучение педагогов для работы в «Школе полного дня».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горизонтального обучения, наставничества.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внешнего совместителя.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Решение кадрового вопроса путем привлечения специалиста в рамках сетевого взаимодействия.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Решение кадрового вопроса путем принятие штатного специалиста.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Недостаток административных компетенций управленческой команды в организации школы полного дня.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Организация повышения квалификации управленческой команды в вопросах реализации модели «Школа полного дня» на основе интеграции урочной и внеурочной деятельности обучающихся, программ дополнительного образования детей.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ЛА, регламентирующих   образовательную деятельность, закрепляющих функциональные обязанности, права каждого участника образовательных отношений.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 xml:space="preserve">Осуществление мониторинговых исследований инфраструктурных условий для создания мотивирующего эффективного школьного пространства, современной технологичной и комфортной образовательной среды; кадрового обеспечения модели «Школа полного </w:t>
            </w:r>
            <w:r w:rsidRPr="00711084">
              <w:rPr>
                <w:rFonts w:ascii="Times New Roman" w:hAnsi="Times New Roman"/>
              </w:rPr>
              <w:lastRenderedPageBreak/>
              <w:t>дня»; форм общеразвивающей деятельности, программ дополнительного образования, направлений внеурочной деятельности как элементов «внеурочно-досуговой» модели.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Привлечение/вовлечение социокультурных организаций/партнеров к реализации модели «Школа полного дня».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осуществляется интеграция урочной и внеурочной деятельности.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интеграции урочной и внеурочной деятельности.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реализуются программы дополнительного образования детей.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реализации программ  дополнительного образования детей.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предоставляется услуга по присмотру и уходу за детьми в группах продленного.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предоставления услуг по присмотру и уходу за детьми в группах продленного.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Не выполняются рекомендации по организации досуговой, спортивной, иной деятельности для обучающихся в </w:t>
            </w:r>
            <w:r w:rsidRPr="00711084">
              <w:rPr>
                <w:rFonts w:ascii="Times New Roman" w:hAnsi="Times New Roman"/>
              </w:rPr>
              <w:lastRenderedPageBreak/>
              <w:t xml:space="preserve">группах продленного дня.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Обеспечение организации досуговой, спортивной, иной деятельности для обучающихся в группах продленного дня.</w:t>
            </w:r>
          </w:p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120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Сформированы коллегиальные органы управления в соответствии с Федеральным законом Об образовании в Российской Федерации, предусмотренные уставом образовательной организации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государственно-общественного управления</w:t>
            </w:r>
          </w:p>
        </w:tc>
        <w:tc>
          <w:tcPr>
            <w:tcW w:w="0" w:type="auto"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/>
        </w:tc>
      </w:tr>
      <w:tr w:rsidR="00711084" w:rsidRPr="00711084" w:rsidTr="00711084"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121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Нет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gridSpan w:val="2"/>
            <w:vMerge w:val="restart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Реализация государственно-общественного управления</w:t>
            </w:r>
          </w:p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ЛА, регламентирующих деятельность управляющего совета.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Разработать и утвердить ЛА, регламентирующие деятельность управляющего совета.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 сформирован управляющий совет, предусмотренный уставом образовательной организации.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Формирование управляющего совета в соответствии НП документами.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Управляющий совет создан, но не выполняет в полней мере возложенные на него функции. 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Изучение опыта успешно функционирующих Управляющих Советов ОО, использование данного опыта работы.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Использование открытой системы принятия решений в образовательной организации.</w:t>
            </w:r>
          </w:p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>Усиление влияния родительской общественности в образовательной организации.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Низкая компетентность членов управляющего совета в части разработки стратегии образовательной организации (программа развития образовательной организации, образовательная программа); прав и обязанностей членов управляющего совета.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Обучение членов управляющего совета в части разработки стратегии образовательной организации (программа развития образовательной организации, образовательная программа); прав и обязанностей членов управляющего совета.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Недостаточный уровень информированности о деятельности Управляющего Совета и обратной связи с общественностью.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Обеспечение информированности о деятельности Управляющего Совета и обратной связи с общественностью.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>Отсутствие механизмов контроля принятия решений.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t>Разработка коллегиального механизма принятия решений.</w:t>
            </w:r>
          </w:p>
        </w:tc>
      </w:tr>
      <w:tr w:rsidR="00711084" w:rsidRPr="00711084" w:rsidTr="00711084"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vMerge/>
          </w:tcPr>
          <w:p w:rsidR="00711084" w:rsidRPr="00711084" w:rsidRDefault="00711084" w:rsidP="00711084"/>
        </w:tc>
        <w:tc>
          <w:tcPr>
            <w:tcW w:w="0" w:type="auto"/>
            <w:gridSpan w:val="2"/>
            <w:vMerge/>
          </w:tcPr>
          <w:p w:rsidR="00711084" w:rsidRPr="00711084" w:rsidRDefault="00711084" w:rsidP="00711084"/>
        </w:tc>
        <w:tc>
          <w:tcPr>
            <w:tcW w:w="0" w:type="auto"/>
          </w:tcPr>
          <w:p w:rsidR="00711084" w:rsidRPr="00711084" w:rsidRDefault="00711084" w:rsidP="00711084">
            <w:r w:rsidRPr="00711084">
              <w:rPr>
                <w:rFonts w:ascii="Times New Roman" w:hAnsi="Times New Roman"/>
              </w:rPr>
              <w:t xml:space="preserve">Наличие конфликта интересов при </w:t>
            </w:r>
            <w:r w:rsidRPr="00711084">
              <w:rPr>
                <w:rFonts w:ascii="Times New Roman" w:hAnsi="Times New Roman"/>
              </w:rPr>
              <w:lastRenderedPageBreak/>
              <w:t>формировании состава управляющего совета.</w:t>
            </w:r>
          </w:p>
        </w:tc>
        <w:tc>
          <w:tcPr>
            <w:tcW w:w="0" w:type="auto"/>
          </w:tcPr>
          <w:p w:rsidR="00711084" w:rsidRPr="00711084" w:rsidRDefault="00711084" w:rsidP="00711084">
            <w:pPr>
              <w:numPr>
                <w:ilvl w:val="0"/>
                <w:numId w:val="1"/>
              </w:numPr>
            </w:pPr>
            <w:r w:rsidRPr="00711084">
              <w:rPr>
                <w:rFonts w:ascii="Times New Roman" w:hAnsi="Times New Roman"/>
              </w:rPr>
              <w:lastRenderedPageBreak/>
              <w:t xml:space="preserve">Обеспечение отсутствия конфликта интересов, в том числе путем внесения </w:t>
            </w:r>
            <w:r w:rsidRPr="00711084">
              <w:rPr>
                <w:rFonts w:ascii="Times New Roman" w:hAnsi="Times New Roman"/>
              </w:rPr>
              <w:lastRenderedPageBreak/>
              <w:t>необходимых изменений в ЛА.</w:t>
            </w:r>
          </w:p>
        </w:tc>
      </w:tr>
      <w:tr w:rsidR="00711084">
        <w:trPr>
          <w:trHeight w:val="269"/>
        </w:trPr>
        <w:tc>
          <w:tcPr>
            <w:tcW w:w="0" w:type="auto"/>
            <w:gridSpan w:val="2"/>
            <w:vMerge w:val="restart"/>
          </w:tcPr>
          <w:p w:rsidR="00711084" w:rsidRDefault="00711084"/>
        </w:tc>
        <w:tc>
          <w:tcPr>
            <w:tcW w:w="0" w:type="auto"/>
            <w:gridSpan w:val="5"/>
            <w:vMerge w:val="restart"/>
          </w:tcPr>
          <w:p w:rsidR="00711084" w:rsidRDefault="00711084"/>
        </w:tc>
        <w:tc>
          <w:tcPr>
            <w:tcW w:w="0" w:type="auto"/>
            <w:gridSpan w:val="3"/>
            <w:vMerge w:val="restart"/>
          </w:tcPr>
          <w:p w:rsidR="00711084" w:rsidRDefault="00711084"/>
        </w:tc>
      </w:tr>
      <w:tr w:rsidR="00711084">
        <w:trPr>
          <w:trHeight w:val="269"/>
        </w:trPr>
        <w:tc>
          <w:tcPr>
            <w:tcW w:w="0" w:type="auto"/>
            <w:gridSpan w:val="2"/>
            <w:vMerge/>
          </w:tcPr>
          <w:p w:rsidR="00711084" w:rsidRDefault="00711084"/>
        </w:tc>
        <w:tc>
          <w:tcPr>
            <w:tcW w:w="0" w:type="auto"/>
            <w:gridSpan w:val="5"/>
            <w:vMerge/>
          </w:tcPr>
          <w:p w:rsidR="00711084" w:rsidRDefault="00711084"/>
        </w:tc>
        <w:tc>
          <w:tcPr>
            <w:tcW w:w="0" w:type="auto"/>
            <w:gridSpan w:val="3"/>
            <w:vMerge/>
          </w:tcPr>
          <w:p w:rsidR="00711084" w:rsidRDefault="00711084"/>
        </w:tc>
      </w:tr>
    </w:tbl>
    <w:tbl>
      <w:tblPr>
        <w:tblStyle w:val="af0"/>
        <w:tblW w:w="0" w:type="auto"/>
        <w:tblInd w:w="-5" w:type="dxa"/>
        <w:tblLook w:val="04A0" w:firstRow="1" w:lastRow="0" w:firstColumn="1" w:lastColumn="0" w:noHBand="0" w:noVBand="1"/>
        <w:tblCaption w:val="DevelopmentProgramItems"/>
      </w:tblPr>
      <w:tblGrid>
        <w:gridCol w:w="1700"/>
        <w:gridCol w:w="5480"/>
        <w:gridCol w:w="3320"/>
        <w:gridCol w:w="2240"/>
        <w:gridCol w:w="960"/>
      </w:tblGrid>
      <w:tr w:rsidR="00597CD7" w:rsidRPr="00597CD7" w:rsidTr="00597CD7">
        <w:trPr>
          <w:trHeight w:val="288"/>
        </w:trPr>
        <w:tc>
          <w:tcPr>
            <w:tcW w:w="1700" w:type="dxa"/>
            <w:noWrap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480" w:type="dxa"/>
            <w:noWrap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оценивания</w:t>
            </w:r>
          </w:p>
        </w:tc>
        <w:tc>
          <w:tcPr>
            <w:tcW w:w="3320" w:type="dxa"/>
            <w:noWrap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показания</w:t>
            </w:r>
          </w:p>
        </w:tc>
        <w:tc>
          <w:tcPr>
            <w:tcW w:w="2240" w:type="dxa"/>
            <w:noWrap/>
            <w:hideMark/>
          </w:tcPr>
          <w:p w:rsidR="00597CD7" w:rsidRPr="00597CD7" w:rsidRDefault="00597CD7" w:rsidP="00597CD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Балльная оценка</w:t>
            </w:r>
          </w:p>
        </w:tc>
        <w:tc>
          <w:tcPr>
            <w:tcW w:w="960" w:type="dxa"/>
            <w:noWrap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учебно-исследовательской и проектной деятельности(критический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Обучающиеся участвуют в реализации проектной и/или исследовательской деятельности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учебных планов одного или нескольких профилей обучения, предоставление обучающимся возможности формирования индивидуальных учебных планов(критический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не менее 2 профилей  или нескольких различных индивидуальных учебных планов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30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федеральных рабочих программ по учебным предметам (1‒11 классы) 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100% учителей используют программы учебных предметов, содержание и планируемые результаты которых не ниже соответствующих содержания и планируемых результатов федеральных рабочих программ учебных предметов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Обеспеченность учебниками и учебными пособиями, в том числе специальными учебниками и учебными пособиями для обучающихся с ОВЗ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Обеспечено учебниками и учебными пособиями в полном объеме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Применение электронных образовательных ресурсов (ЭОР) из федерального перечня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Углубленное изучение отдельных предметов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 реализуется углубленное изучение отдельных предметов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59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и соблюдение требований локального акта, регламентирующего формы, порядок, периодичность текущего контроля успеваемости и промежуточной аттестации обучающихся 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100% учителей и членов управленческой команды школы соблюдают требования локального акта, регламентирующего формы, порядок, периодичность текущего контроля успеваемости и промежуточной аттестации обучающихся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01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и соблюдение требований локального акта, регламентирующего внутреннюю систему оценки качества образования 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100% учителей и членов управленческой команды школы соблюдают требования локального акта, регламентирующего внутреннюю систему оценки качества образования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Планирование оценочных процедур с учетом графиков проведения федеральных и региональных (при наличии) оценочных процедур (сводный график оценочных процедур размещен на официальном сайте школы)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выпускников 11 класса, получивших медаль За особые успехи в учении (I и (или) II степени)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 выпускников 11 класса, получивших медаль «За особые успехи в учении», которые набрали по одному из предметов ЕГЭ менее 70 баллов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не входит в перечень образовательных организаций с признаками необъективных результатов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 не входит в перечень образовательных организаций с признаками необъективных результатов по итогам двух предыдущих  учебных годов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 выпускников 9 класса, не получивших аттестаты об основном общем образовании, в общей численности выпускников 9 класса (за предыдущий учебный год)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 выпускников 9 класса, не получивших аттестаты об основном общем образовании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 выпускников 11 класса, не получивших аттестаты о среднем общем образовании, в общей численности выпускников 11 класса (за предыдущий учебный год)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выпускников 11 класса, не получивших аттестаты о среднем общем образовании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курсов внеурочной деятельности, в том числе курса Разговоры о важном 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Обучающимся обеспечено 3‒4 часа еженедельных занятий внеурочной деятельностью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во Всероссийской олимпиаде школьников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региональном этапе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этапов Всероссийской олимпиады школьников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(или) призеров регионального этапа Всероссийской олимпиады школьников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Сетевая форма реализации общеобразовательных программ (наличие договора(-ов) о сетевой форме реализации общеобразовательных программ;наличие общеобразовательных программ, реализуемых в сетевой форме)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 осуществляется сетевая форма реализации общеобразовательных программ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(плана) мероприятий по обеспечению доступности и качества образования обучающихся с ОВЗ, с инвалидностью (или развития инклюзивного образования и т. п.)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в течение 2 и более лет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Разработанность локальных актов (далее ‒ ЛА) в части организации образования обучающихся с ОВЗ, с инвалидностью, в том числе посредством организации инклюзивного образования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Разработаны отдельные ЛА, или есть указание в общих ЛА на особенности организации образования обучающихся с ОВЗ, с инвалидностью по всем вопросам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оказания психолого-педагогической и технической помощи обучающимся с ОВЗ, с инвалидностью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Обеспечено частично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Программно-методическое обеспечение обучения и воспитания по федеральным адаптированным образовательным программам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Разработаны адаптированные основные общеобразовательные программы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Информационный блок на официальном сайте общеобразовательной организации (информация не обновляется или обновляется редко)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Учебно-дидактическое обеспечение обучения и воспитания по федеральным адаптированным образовательным программам</w:t>
            </w:r>
            <w:r w:rsidRPr="00597CD7">
              <w:rPr>
                <w:rFonts w:ascii="Times New Roman" w:hAnsi="Times New Roman" w:cs="Times New Roman"/>
                <w:sz w:val="24"/>
                <w:szCs w:val="24"/>
              </w:rPr>
              <w:br/>
              <w:t>(в соответствии с рекомендованными психолого-медико-педагогической комиссией вариантами адаптированных образовательных программ)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Обеспечено учебниками и учебными пособиями в полном объеме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специальных технических средств обучения (далее ‒ТСО) индивидуального и коллективного пользования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оснащены ТСО отдельные рабочие места для обучающихся с ОВЗ, с инвалидностью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Применение электронных образовательных ресурсов и дистанционных образовательных технологий в образовании обучающихся с ОВЗ, с инвалидностью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профессионального развития и совершенствования профессиональных компетенций педагогических работников в части обучения и воспитания обучающихся с ОВЗ, с инвалидностью , в том числе посредствам организации инклюзивного образования (за три последних года)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50% педагогических работников прошли обучение  (за три последних года) 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Трансляция опыта образовательной организации в вопросах образования обучающихся с ОВЗ, с инвалидностью, в том числе посредством организации инклюзивного образования, на семинарах, тренингах, конференциях и иных мероприятиях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Проводится эпизодически (отдельные мероприятия)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обучающихся начальных классов</w:t>
            </w:r>
            <w:r w:rsidRPr="00597CD7">
              <w:rPr>
                <w:rFonts w:ascii="Times New Roman" w:hAnsi="Times New Roman" w:cs="Times New Roman"/>
                <w:sz w:val="24"/>
                <w:szCs w:val="24"/>
              </w:rPr>
              <w:br/>
              <w:t>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100% обучающихся начальных классов обеспечены горячим питанием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Организация просветительской деятельности, направленной на формирование здорового образа жизни (далее &amp;ndash; ЗОЖ), профилактика табакокурения, употребления алкоголя и наркотических средств. 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общешкольной программы работы по противодействию и профилактике вредных привычек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Количество школьных просветительских мероприятий по ЗОЖ, по профилактике курения табака, употребления алкоголя и наркотических средств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Более 5 мероприятий за учебный год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здоровьесбережения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общешкольной программы здоровьесбережения и ее полноценная реализация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спортивной инфраструктуры для занятий физической культурой и спортом, в том числе, доступной населению (в том числе на основе договоров сетевого взаимодействия)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Диверсификация деятельности школьных спортивных клубов (далее &amp;ndash; ШСК) (по видам спорта)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 5 до 9 видов спорта в ШСК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образовательных услуг в области физической культуры и спорта; доля обучающихся, постоянно посещающих занятия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30% и более обучающихся постоянно посещают занятия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массовых физкультурно-спортивных мероприятиях (в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игры, Всероссийских соревнованиях и спартакиадах Специальной олимпиады России, Всероссийских соревнованиях и спартакиадах Всероссийской федерации спорта лиц с интеллектуальными нарушениями)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спортивных мероприятиях на региональном и (или) всероссийском уровнях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спортивных соревнований (в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игры, Всероссийских соревнованиях и спартакиадах Специальной олимпиады России, Всероссийских соревнованиях и спартакиадах Всероссийской федерации спорта лиц с интеллектуальными нарушениями)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(или) призеров на муниципальном уровне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получивших знак отличия Всероссийского физкультурно-спортивного комплекса Готов к труду и обороне (далее ‒ ВФСК ГТО) в установленном порядке, соответствующий его возрастной категории на 1 сентября отчетного года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 10 до 29% обучающихся, имеющих знак отличия ВФСК «ГТО», подтвержденный удостоверением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отдельного кабинета учителя-логопеда и (или) учителя-дефектолога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кабинете учителя-логопеда и (или) учителя-дефектолога оборудованных зон (помещений) для проведения индивидуальных и групповых занятий, коррекционно-развивающей работы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дополнительным образованием в общей численности обучающихся(критический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 50% до 76% обучающихся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программ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разработаны и реализуются по 4-5 направленностям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технологических кружков на базе общеобразовательной организации и/или в рамках сетевого взаимодействия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конкурсах, фестивалях, олимпиадах (кроме Всероссийской олимпиады школьников), конференциях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конкурсах, фестивалях, олимпиадах, конференциях на региональном и (или) всероссийском уровне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различных олимпиад (кроме ВСОШ), смотров, конкурсов, конференций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победителей и (или) призеров конкурсов, фестивалей, олимпиад, конференций на региональном уровне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30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Сетевая форма реализации дополнительных общеобразовательных программ (организации культуры и искусств, технопарки Кванториум, мобильные технопарки Кванториум, Дома научной коллаборации, центры IT-куб, Точка роста, экостанции, ведущие предприятия региона, профессиональные образовательные организации и образовательные организации высшего образования и др.)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Сетевая форма реализации дополнительных общеобразовательных программ с 1 организацией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3‒4 объединения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театра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театра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музея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музея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хора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хора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медиацентра (телевидение, газета, журнал и др.)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медиацентра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обучающихся, являющихся членами школьных творческих объединений, от общего количества обучающихся в организации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30% и более обучающихся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школьных творческих объединений: концерты, спектакли, выпуски газет, журналов и т. д. (для каждого школьного творческого объединения)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Более 2 в год (для каждого школьного творческого объединения)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Использование государственных символов при обучении и воспитании(критический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рабочей программы воспитания, в том числе для обучающихся с ОВЗ(критический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календарного плана воспитательной работы(критический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Совета родителей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Взаимодействие образовательной организации и родителей в процессе реализации рабочей программы воспитания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Осуществляется с использованием регламентированных и неформальных форм взаимодействия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школьной символики (флаг школы, гимн школы, эмблема школы, элементы школьного костюма и т. п.)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школьной символики (флаг школы, гимн школы, эмблема школы, элементы школьного костюма и т.п.)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краеведения и школьного туризма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1 программа краеведения или школьного туризма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Организация летних тематических смен в школьном лагере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Совета обучающихся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первичного отделения РДДМ Движение первых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центра детских инициатив, пространства ученического самоуправления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проекта Орлята России (при реализации начального общего образования)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в проекте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представительств детских и молодежных общественных объединений (Юнармия, Большая перемена и др.)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волонтерском движении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Обучающиеся участвуют в волонтерском движении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школьных военно-патриотических клубов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утвержденного календарного плана профориентационной деятельности в школе (в соответствии с календарным планом профориентационной деятельности, разработанным в субъекте РФ)(критический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Определение ответственного за реализацию профориентационной деятельности (в должности не ниже заместителя директора)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соглашений с региональными предприятиями/организациями, оказывающими содействие в реализации профориентационных мероприятий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профильных предпрофессиональных классов (инженерные, медицинские, космические, IT, педагогические, предпринимательские и др.)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и использование дополнительных материалов по профориентации, в том числе мультимедийных, в учебных предметах общеобразовательного цикла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Посещение обучающимися экскурсий на предприятиях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моделирующих профессиональных пробах (онлайн) и тестированиях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Посещение обучающимися экскурсий в организациях СПО и ВО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Посещение обучающимися профессиональных проб на региональных площадках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Посещение обучающимися занятий по программам дополнительного образования, в том числе кружков, секций и др., направленных на профориентацию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Прохождение обучающимися профессионального обучения по программам профессиональной подготовки по профессиям рабочих и должностям служащих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на тему профессиональной ориентации, в том числе о кадровых потребностях современного рынка труда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6‒11 классов в мероприятиях проекта Билет в будущее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чемпионатах по профессиональному мастерству, в том числе для обучающихся с инвалидностью, с ОВЗ, включая фестиваль Знакомство с профессией в рамках чемпионатов Абилимпикс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 Ключевое условие «Учитель. Школьная команда»</w:t>
            </w: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Использование единых подходов к штатному расписанию (количество административного персонала на контингент, узкие специалисты)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используются единые подходы к штатному расписанию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Предусмотрены меры материального и нематериального стимулирования (разработан школьный локальный акт о системе материального и нематериального стимулирования, соблюдаются требования локального акта)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Предусмотрены меры материального и нематериального стимулирования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Развитие системы наставничества (положение о наставничестве, дорожная карта о его реализации, приказы)(критический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методических объединений / кафедр / методических советов учителей(критический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методических объединений / кафедр / методических советов классных руководителей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Охват учителей диагностикой профессиональных компетенций (федеральной, региональной, самодиагностикой)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 менее 50% учителей прошли диагностику профессиональных компетенций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учителей, для которых по результатам диагностики разработаны индивидуальные образовательные маршруты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 3% до 4% учителей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обучение по программам повышения квалификации, размещенным в Федеральном реестре дополнительных профессиональных программ педагогического образования (за три последних года)(критический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 менее 80% педагогических работников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обучение по программам повышения квалификации по инструментам ЦОС, размещеннымв Федеральном реестре дополнительных профессиональных программ педагогического образования (за три последних года)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 менее 50%   педагогических работников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и управленческих кадров, прошедших обучение по программам повышения квалификации в сфере воспитания (за три последних года)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80%  педагогических работников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управленческой команды по программам из Федерального реестра образовательных программ дополнительного профессионального образования (за три последних года)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100% управленческой команды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01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 учителей биологии, информатики, математики, физики, химии по программам, направленным на формирование у обучающихся общеобразовательных организаций навыков, необходимых для обеспечения технологического суверенитета Российской Федерации (за три последних года)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обучение прошли двое или более учителей из числа учителей-предметников, преподающих  биологию, информатику, математику, физику, химию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8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педагогов в конкурсном движении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среди педагогов победителей и призеров конкурсов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среди педагогов победителей и призеров конкурсов на муниципальном уровне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общеобразовательной организации педагога-психолога (по основному месту работы (штатного), внешнего совместителя или привлеченного в рамках сетевого взаимодействия)(критический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30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принявших участие в социально-психологическом тестировании на выявление рисков употребления наркотических средств и психотропных веществ, в общей численности обучающихся общеобразовательных организаций, которые могли принять участие в данном тестировании(критический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90% обучающихся и более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локальных актов по организации психолого-педагогического сопровождения участников образовательных отношений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штате общеобразовательной организации социального педагога, обеспечивающего оказание помощи целевым группам обучающихся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общеобразовательной организации учителя-дефектолога (по основному месту работы (штатного), внешнего совместителя или привлеченного в рамках сетевого взаимодействия), квалификация которого соответствует профессиональному стандарту Педагог-дефектолог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общеобразовательной организации учителя-логопеда (по основному месту работы (штатного), внешнего совместителя или привлеченного в рамках сетевого взаимодействия), квалификация которого соответствует профессиональному стандарту Педагог-дефектолог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отдельного кабинета педагога-психолога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201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Оказание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детям, оставшимся без попечения родителей; обучающимся с ОВЗ и (или) инвалидностью; одаренным детям)(критический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Реализуется в виде отдельных мероприятий и (или) индивидуальных консультаций отдельных участников образовательных отношений (обучающихся, родителей, педагогов)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пространства для обучающихся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Выделение и оснащение тематических пространств для обучающихся (зона общения, игровая зона, зона релаксации и иное)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кабинете педагога-психолога оборудованных зон (помещений) для проведения индивидуальных и групповых консультаций, психологической разгрузки, коррекционно-развивающей работы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специальных тематических зон   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пространства для педагогов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Выделение и оснащение тематического пространства (помещения) для отдыха и эмоционального восстановления педагогов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Профилактика травли в образовательной среде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Реализуется психолого-педагогическая программа и (или) комплекс мероприятий по профилактике травли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Профилактика девиантного поведения обучающихся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Реализуется психолого-педагогическая программа и (или) комплекс мероприятий по профилактике девиантного поведения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8"/>
        </w:trPr>
        <w:tc>
          <w:tcPr>
            <w:tcW w:w="13700" w:type="dxa"/>
            <w:gridSpan w:val="5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локальных актов (далее ‒ ЛА) образовательной организации, регламентирующих ограничения использования мобильных телефонов обучающимися(критический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Подключение образовательной организации к высокоскоростному интернету(критический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Предоставление безопасного доступа к информационно-коммуникационной сети Интернет 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Использование федеральной государственной информационной системы Моя школа, в том числе верифицированного цифрового образовательного контента, при реализации основных общеобразовательных программ(критический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 менее 30% педагогических работников используют сервисы и подсистему «Библиотека ЦОК» ФГИС «Моя школа»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728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Информационно-коммуникационная образовательная платформа Сферум(критический показатель)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100% педагогических работников включены в сетевые профессиональные сообщества по обмену педагогическим опытом и </w:t>
            </w: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используют платформу «Сферум»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345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Оснащение образовательной организации IT- оборудованием в соответствии с Методическими рекомендациями по вопросам размещения оборудования, поставляемого в целях обеспечения образовательных организаций материально-технической базой для внедрения ЦОС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100% IT-оборудования используется в образовательной деятельности в соответствии с Методическими рекомендациями по вопросам использования в образовательном процессе оборудования, поставляемого в целях обеспечения образовательных организаций материально-технической базой для внедрения ЦОС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управления образовательной организацией интегрирована с региональными информационными системами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пространства для учебных и неучебных занятий, творческих дел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864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библиотечного информационного центра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 xml:space="preserve">создан и функционирует школьный библиотечный информационный центр  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440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Реализация модели Школа полного дня на основе интеграции урочной и внеурочной деятельности обучающихся, программ дополнительного образования детей, включая пребывание в группах продленного дня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1152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Сформированы коллегиальные органы управления в соответствии с Федеральным законом Об образовании в Российской Федерации, предусмотренные уставом образовательной организации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CD7" w:rsidRPr="00597CD7" w:rsidTr="00597CD7">
        <w:trPr>
          <w:trHeight w:val="576"/>
        </w:trPr>
        <w:tc>
          <w:tcPr>
            <w:tcW w:w="170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48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332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4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hideMark/>
          </w:tcPr>
          <w:p w:rsidR="00597CD7" w:rsidRPr="00597CD7" w:rsidRDefault="00597CD7" w:rsidP="00597CD7">
            <w:pPr>
              <w:adjustRightInd w:val="0"/>
              <w:snapToGri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CD7" w:rsidRDefault="00597CD7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5D8" w:rsidRPr="002855D8" w:rsidRDefault="002855D8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D8">
        <w:rPr>
          <w:rFonts w:ascii="Times New Roman" w:hAnsi="Times New Roman" w:cs="Times New Roman"/>
          <w:sz w:val="28"/>
          <w:szCs w:val="28"/>
        </w:rPr>
        <w:t>3.2. Описание дефицитов по каждому магистральному направлению и ключевому условию.</w:t>
      </w:r>
    </w:p>
    <w:p w:rsidR="002855D8" w:rsidRDefault="002855D8" w:rsidP="009E591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5D8" w:rsidRDefault="002855D8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D8">
        <w:rPr>
          <w:rFonts w:ascii="Times New Roman" w:hAnsi="Times New Roman" w:cs="Times New Roman"/>
          <w:sz w:val="28"/>
          <w:szCs w:val="28"/>
        </w:rPr>
        <w:t>3.2.1. Описание возможных причин возникновения дефицитов, внутренних и внешних факторов влияния на развитие школы.</w:t>
      </w:r>
    </w:p>
    <w:p w:rsidR="002855D8" w:rsidRDefault="002855D8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D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55D8">
        <w:rPr>
          <w:rFonts w:ascii="Times New Roman" w:hAnsi="Times New Roman" w:cs="Times New Roman"/>
          <w:sz w:val="28"/>
          <w:szCs w:val="28"/>
        </w:rPr>
        <w:t>.2. Анализ текущего состояния и перспектив развития школы.</w:t>
      </w:r>
    </w:p>
    <w:p w:rsidR="00CA2CD8" w:rsidRPr="002E40CF" w:rsidRDefault="0012722C" w:rsidP="004B0E2F">
      <w:pPr>
        <w:pStyle w:val="a3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40CF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Интерпретация результатов самодиагностики</w:t>
      </w:r>
      <w:r w:rsidR="00070C5E" w:rsidRPr="002E40C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2E4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017"/>
        <w:gridCol w:w="5525"/>
        <w:gridCol w:w="4502"/>
        <w:gridCol w:w="4082"/>
      </w:tblGrid>
      <w:tr w:rsidR="001825B2" w:rsidRPr="0075658D" w:rsidTr="00804544">
        <w:tc>
          <w:tcPr>
            <w:tcW w:w="336" w:type="pct"/>
            <w:vAlign w:val="center"/>
          </w:tcPr>
          <w:p w:rsidR="001825B2" w:rsidRPr="00253405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26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Магистральное направление, </w:t>
            </w: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ключевое условие</w:t>
            </w:r>
          </w:p>
        </w:tc>
        <w:tc>
          <w:tcPr>
            <w:tcW w:w="1488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Полученный результат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(описание и количество баллов)</w:t>
            </w:r>
          </w:p>
        </w:tc>
        <w:tc>
          <w:tcPr>
            <w:tcW w:w="1349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Планируемый результат, описание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1488" w:type="pct"/>
          </w:tcPr>
          <w:p w:rsidR="001825B2" w:rsidRPr="00F27375" w:rsidRDefault="00580019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53 (средний уровень)</w:t>
            </w:r>
          </w:p>
        </w:tc>
        <w:tc>
          <w:tcPr>
            <w:tcW w:w="1349" w:type="pct"/>
          </w:tcPr>
          <w:p w:rsidR="00942936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компетенции педагогических работников в области углубленного преподавания учебных предметов и введение программ углубленного обучения;</w:t>
            </w:r>
          </w:p>
          <w:p w:rsidR="00942936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компетенции педагогических работников в области подготовки учащихся к олимпиадам и конкурсам и улучшение результатов участия;</w:t>
            </w:r>
          </w:p>
          <w:p w:rsidR="001825B2" w:rsidRPr="0075658D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Оснащение учебного процесса учебными пособиями и специальными ТСО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</w:p>
        </w:tc>
        <w:tc>
          <w:tcPr>
            <w:tcW w:w="1488" w:type="pct"/>
          </w:tcPr>
          <w:p w:rsidR="001825B2" w:rsidRPr="0075658D" w:rsidRDefault="00597CD7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22 (средний уровень)</w:t>
            </w:r>
          </w:p>
        </w:tc>
        <w:tc>
          <w:tcPr>
            <w:tcW w:w="1349" w:type="pct"/>
          </w:tcPr>
          <w:p w:rsidR="001825B2" w:rsidRPr="0075658D" w:rsidRDefault="0094293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обучающихся в молодежные организации; развитие ученического самоуправления.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</w:t>
            </w:r>
          </w:p>
        </w:tc>
        <w:tc>
          <w:tcPr>
            <w:tcW w:w="1488" w:type="pct"/>
          </w:tcPr>
          <w:p w:rsidR="001825B2" w:rsidRPr="0075658D" w:rsidRDefault="00577AF3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24 (средний уровень)</w:t>
            </w:r>
          </w:p>
        </w:tc>
        <w:tc>
          <w:tcPr>
            <w:tcW w:w="1349" w:type="pct"/>
          </w:tcPr>
          <w:p w:rsidR="00942936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соревнований, в которых принимается участие;</w:t>
            </w:r>
          </w:p>
          <w:p w:rsidR="001825B2" w:rsidRPr="0075658D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системы ГТО и увеличение результатов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</w:p>
        </w:tc>
        <w:tc>
          <w:tcPr>
            <w:tcW w:w="1488" w:type="pct"/>
          </w:tcPr>
          <w:p w:rsidR="001825B2" w:rsidRPr="0075658D" w:rsidRDefault="00577AF3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29 (средний уровень)</w:t>
            </w:r>
          </w:p>
        </w:tc>
        <w:tc>
          <w:tcPr>
            <w:tcW w:w="1349" w:type="pct"/>
          </w:tcPr>
          <w:p w:rsidR="001825B2" w:rsidRPr="0075658D" w:rsidRDefault="0094293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Сетевое взаимодействие по работе технологических кружков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1488" w:type="pct"/>
          </w:tcPr>
          <w:p w:rsidR="001825B2" w:rsidRPr="0075658D" w:rsidRDefault="00580019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14 (средний уровень)</w:t>
            </w:r>
          </w:p>
        </w:tc>
        <w:tc>
          <w:tcPr>
            <w:tcW w:w="1349" w:type="pct"/>
          </w:tcPr>
          <w:p w:rsidR="001825B2" w:rsidRPr="0075658D" w:rsidRDefault="0094293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Найдены эффективные способы взаимодействия с индустриальными и социальными партнерами; имеются высокие результаты деятельности. Посещение обучающимися профессиональных проб на региональных площадках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Учитель. Школьная команда</w:t>
            </w:r>
          </w:p>
        </w:tc>
        <w:tc>
          <w:tcPr>
            <w:tcW w:w="1488" w:type="pct"/>
          </w:tcPr>
          <w:p w:rsidR="001825B2" w:rsidRPr="0075658D" w:rsidRDefault="00580019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31 (средний уровень)</w:t>
            </w:r>
          </w:p>
        </w:tc>
        <w:tc>
          <w:tcPr>
            <w:tcW w:w="1349" w:type="pct"/>
          </w:tcPr>
          <w:p w:rsidR="00942936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использования ИОМ педагогов.</w:t>
            </w:r>
          </w:p>
          <w:p w:rsidR="001825B2" w:rsidRPr="0075658D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Найдены стимулы и мотивация педагогов к участию в конкурсном движении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климат</w:t>
            </w:r>
          </w:p>
        </w:tc>
        <w:tc>
          <w:tcPr>
            <w:tcW w:w="1488" w:type="pct"/>
          </w:tcPr>
          <w:p w:rsidR="001825B2" w:rsidRPr="0075658D" w:rsidRDefault="00B2200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19 (средний уровень)</w:t>
            </w:r>
          </w:p>
        </w:tc>
        <w:tc>
          <w:tcPr>
            <w:tcW w:w="1349" w:type="pct"/>
          </w:tcPr>
          <w:p w:rsidR="001825B2" w:rsidRPr="0075658D" w:rsidRDefault="0094293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Ввести в штат должность «учителя-логопеда» и оборудовать кабинет  учителя-психолога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Образовательная среда</w:t>
            </w:r>
          </w:p>
        </w:tc>
        <w:tc>
          <w:tcPr>
            <w:tcW w:w="1488" w:type="pct"/>
          </w:tcPr>
          <w:p w:rsidR="001825B2" w:rsidRPr="00584926" w:rsidRDefault="00B2200C" w:rsidP="0058001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27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21 (средний уровень)</w:t>
            </w:r>
          </w:p>
        </w:tc>
        <w:tc>
          <w:tcPr>
            <w:tcW w:w="1349" w:type="pct"/>
          </w:tcPr>
          <w:p w:rsidR="00942936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 педагогов используют ресурсы ЦОС</w:t>
            </w:r>
          </w:p>
          <w:p w:rsidR="001825B2" w:rsidRPr="0075658D" w:rsidRDefault="00942936" w:rsidP="0094293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эффективной деятельности управляющего совета школы.</w:t>
            </w:r>
          </w:p>
        </w:tc>
      </w:tr>
    </w:tbl>
    <w:p w:rsidR="00095B88" w:rsidRPr="00095B88" w:rsidRDefault="00095B88" w:rsidP="00095B88">
      <w:pPr>
        <w:widowControl w:val="0"/>
        <w:autoSpaceDE w:val="0"/>
        <w:autoSpaceDN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B8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Таким образом, </w:t>
      </w:r>
      <w:r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095B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r w:rsidRPr="00095B88"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</w:rPr>
        <w:t>П</w:t>
      </w:r>
      <w:r w:rsidRPr="00095B88">
        <w:rPr>
          <w:rFonts w:ascii="Times New Roman" w:eastAsia="Times New Roman" w:hAnsi="Times New Roman" w:cs="Times New Roman"/>
        </w:rPr>
        <w:t xml:space="preserve">СОШ </w:t>
      </w:r>
      <w:r>
        <w:rPr>
          <w:rFonts w:ascii="Times New Roman" w:eastAsia="Times New Roman" w:hAnsi="Times New Roman" w:cs="Times New Roman"/>
        </w:rPr>
        <w:t xml:space="preserve">№2 </w:t>
      </w:r>
      <w:r w:rsidRPr="00095B88">
        <w:rPr>
          <w:rFonts w:ascii="Times New Roman" w:eastAsia="Times New Roman" w:hAnsi="Times New Roman" w:cs="Times New Roman"/>
        </w:rPr>
        <w:t xml:space="preserve">ПМО» </w:t>
      </w:r>
      <w:r w:rsidRPr="00095B88">
        <w:rPr>
          <w:rFonts w:ascii="Times New Roman" w:eastAsia="Times New Roman" w:hAnsi="Times New Roman" w:cs="Times New Roman"/>
          <w:bCs/>
        </w:rPr>
        <w:t xml:space="preserve"> </w:t>
      </w:r>
      <w:r w:rsidRPr="00095B88">
        <w:rPr>
          <w:rFonts w:ascii="Times New Roman" w:eastAsia="Times New Roman" w:hAnsi="Times New Roman" w:cs="Times New Roman"/>
          <w:sz w:val="24"/>
          <w:szCs w:val="24"/>
        </w:rPr>
        <w:t xml:space="preserve">по показателям модели «Школа Минпросвещения России»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095B88">
        <w:rPr>
          <w:rFonts w:ascii="Times New Roman" w:eastAsia="Times New Roman" w:hAnsi="Times New Roman" w:cs="Times New Roman"/>
          <w:sz w:val="24"/>
          <w:szCs w:val="24"/>
        </w:rPr>
        <w:t xml:space="preserve"> – средн</w:t>
      </w:r>
      <w:r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095B88">
        <w:rPr>
          <w:rFonts w:ascii="Times New Roman" w:eastAsia="Times New Roman" w:hAnsi="Times New Roman" w:cs="Times New Roman"/>
          <w:sz w:val="24"/>
          <w:szCs w:val="24"/>
        </w:rPr>
        <w:t>. Результаты: сумма баллов за весь тест – 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8001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95B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5B88" w:rsidRPr="00095B88" w:rsidRDefault="00095B88" w:rsidP="00095B88">
      <w:pPr>
        <w:widowControl w:val="0"/>
        <w:autoSpaceDE w:val="0"/>
        <w:autoSpaceDN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C5E" w:rsidRDefault="00070C5E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825B2" w:rsidRDefault="0012722C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56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</w:t>
      </w:r>
      <w:r w:rsidR="007C3589" w:rsidRPr="007C35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проблемно ориентированного анализа</w:t>
      </w:r>
      <w:r w:rsidR="00070C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7C3589" w:rsidRPr="007565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0094F" w:rsidRDefault="00D0094F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62"/>
        <w:tblW w:w="5000" w:type="pct"/>
        <w:tblLook w:val="04A0" w:firstRow="1" w:lastRow="0" w:firstColumn="1" w:lastColumn="0" w:noHBand="0" w:noVBand="1"/>
      </w:tblPr>
      <w:tblGrid>
        <w:gridCol w:w="1982"/>
        <w:gridCol w:w="4534"/>
        <w:gridCol w:w="3246"/>
        <w:gridCol w:w="2738"/>
        <w:gridCol w:w="2626"/>
      </w:tblGrid>
      <w:tr w:rsidR="00EB1F83" w:rsidRPr="00D0094F" w:rsidTr="00FB36D0">
        <w:tc>
          <w:tcPr>
            <w:tcW w:w="655" w:type="pct"/>
            <w:vMerge w:val="restart"/>
            <w:vAlign w:val="center"/>
          </w:tcPr>
          <w:p w:rsidR="00D0094F" w:rsidRPr="00D0094F" w:rsidRDefault="00D0094F" w:rsidP="00D0094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Магистральные направления и ключевые условия</w:t>
            </w:r>
          </w:p>
        </w:tc>
        <w:tc>
          <w:tcPr>
            <w:tcW w:w="2572" w:type="pct"/>
            <w:gridSpan w:val="2"/>
            <w:vAlign w:val="center"/>
          </w:tcPr>
          <w:p w:rsidR="00D0094F" w:rsidRPr="00D0094F" w:rsidRDefault="00D0094F" w:rsidP="00D0094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актуального состояния внутреннего потенциала</w:t>
            </w:r>
          </w:p>
        </w:tc>
        <w:tc>
          <w:tcPr>
            <w:tcW w:w="1773" w:type="pct"/>
            <w:gridSpan w:val="2"/>
            <w:vAlign w:val="center"/>
          </w:tcPr>
          <w:p w:rsidR="00D0094F" w:rsidRPr="00D0094F" w:rsidRDefault="00D0094F" w:rsidP="00D0094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перспектив развития </w:t>
            </w: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с учетом изменения внешних факторов</w:t>
            </w:r>
          </w:p>
        </w:tc>
      </w:tr>
      <w:tr w:rsidR="00EB1F83" w:rsidRPr="00D0094F" w:rsidTr="00FB36D0">
        <w:tc>
          <w:tcPr>
            <w:tcW w:w="655" w:type="pct"/>
            <w:vMerge/>
            <w:vAlign w:val="center"/>
          </w:tcPr>
          <w:p w:rsidR="00D0094F" w:rsidRPr="00D0094F" w:rsidRDefault="00D0094F" w:rsidP="00D0094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9" w:type="pct"/>
            <w:vAlign w:val="center"/>
          </w:tcPr>
          <w:p w:rsidR="00D0094F" w:rsidRPr="00D0094F" w:rsidRDefault="00D0094F" w:rsidP="00D0094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сильные стороны</w:t>
            </w:r>
          </w:p>
        </w:tc>
        <w:tc>
          <w:tcPr>
            <w:tcW w:w="1073" w:type="pct"/>
            <w:vAlign w:val="center"/>
          </w:tcPr>
          <w:p w:rsidR="00D0094F" w:rsidRPr="00D0094F" w:rsidRDefault="00D0094F" w:rsidP="00D0094F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слабые стороны</w:t>
            </w:r>
          </w:p>
        </w:tc>
        <w:tc>
          <w:tcPr>
            <w:tcW w:w="905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094F" w:rsidRPr="00D0094F" w:rsidRDefault="00D0094F" w:rsidP="00D0094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благоприятные возможности</w:t>
            </w:r>
          </w:p>
        </w:tc>
        <w:tc>
          <w:tcPr>
            <w:tcW w:w="868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094F" w:rsidRPr="00D0094F" w:rsidRDefault="00D0094F" w:rsidP="00D0094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риски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-все выпускники 9 класса получили аттестаты об основном общем образовании;</w:t>
            </w:r>
          </w:p>
          <w:p w:rsid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выпускник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 получили аттестат об основном общем образовании с отличием;</w:t>
            </w:r>
          </w:p>
          <w:p w:rsid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-все ученики 11 класса получили аттестаты о среднем общем образовании;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- 1 выпускник 2024 года закончил школу с аттестатом особого образца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степени и серебряной медалью;</w:t>
            </w:r>
          </w:p>
          <w:p w:rsid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-все педагогические работники своевременно проходят курсы повышения квалификации, в том числе по обновленным ФГОС.</w:t>
            </w:r>
          </w:p>
          <w:p w:rsidR="00FB36D0" w:rsidRPr="00D0094F" w:rsidRDefault="00FB36D0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преподавателей, заинтересованных в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углубленного преподавания биологии, истории, обществознания</w:t>
            </w:r>
            <w:r w:rsidRPr="00F04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английского языка.</w:t>
            </w:r>
          </w:p>
        </w:tc>
        <w:tc>
          <w:tcPr>
            <w:tcW w:w="1073" w:type="pct"/>
          </w:tcPr>
          <w:p w:rsid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DB0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педагогов имеют первую квалификационную категорию;</w:t>
            </w:r>
          </w:p>
          <w:p w:rsidR="00DB0D60" w:rsidRPr="00D0094F" w:rsidRDefault="00DB0D60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-19% педагогов имеют </w:t>
            </w:r>
            <w:r w:rsidR="00EB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высшую кв категорию;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-отсутствуют педагогические работники с высшей квалификационной категорией;</w:t>
            </w:r>
          </w:p>
          <w:p w:rsidR="00FB36D0" w:rsidRDefault="00FB36D0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-нет оплачиваемых часов (консультаций); </w:t>
            </w:r>
          </w:p>
          <w:p w:rsidR="00D0094F" w:rsidRPr="00D0094F" w:rsidRDefault="00FB36D0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низкая заинтересованность обучающихся и родителей в углубленном обучении.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</w:t>
            </w:r>
            <w:r w:rsidRPr="00D0094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адресной организационно-методической помощи педагогам в составлении и реализации учебных планов профилей обучения и (или) индивидуальных учебных планов, ИОМов;</w:t>
            </w:r>
          </w:p>
          <w:p w:rsidR="00D0094F" w:rsidRPr="00D0094F" w:rsidRDefault="00D0094F" w:rsidP="00D0094F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–</w:t>
            </w:r>
            <w:r w:rsidRPr="00D009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социальных партнеров в рамках сетевого взаимодействия;</w:t>
            </w:r>
          </w:p>
          <w:p w:rsidR="00D0094F" w:rsidRPr="00D0094F" w:rsidRDefault="00D0094F" w:rsidP="00D0094F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sz w:val="24"/>
                <w:szCs w:val="24"/>
              </w:rPr>
              <w:t>–возможность организации углубленного изучения отдельных предметов;</w:t>
            </w:r>
          </w:p>
          <w:p w:rsidR="00D0094F" w:rsidRPr="00D0094F" w:rsidRDefault="00D0094F" w:rsidP="00D0094F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–обеспечение более качественной подготовки обучающихся, участвующих в олимпиадах;</w:t>
            </w:r>
          </w:p>
          <w:p w:rsidR="00D0094F" w:rsidRPr="00D0094F" w:rsidRDefault="00D0094F" w:rsidP="00D0094F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sz w:val="24"/>
                <w:szCs w:val="24"/>
              </w:rPr>
              <w:t>–наличие образовательных программ, реализуемых в рамках сетевого взаимодействия.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-рост числа слабомотивированных обучающихся при организации профильного обучения;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B36D0">
              <w:rPr>
                <w:rFonts w:ascii="Times New Roman" w:eastAsia="Times New Roman" w:hAnsi="Times New Roman" w:cs="Times New Roman"/>
              </w:rPr>
              <w:t>о</w:t>
            </w:r>
            <w:r w:rsidR="00FB3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тсутствие достаточного количества обучающихся для организации углубленного обучения</w:t>
            </w:r>
            <w:r w:rsidR="00FB36D0" w:rsidRPr="00D0094F">
              <w:rPr>
                <w:rFonts w:ascii="Times New Roman" w:eastAsia="Times New Roman" w:hAnsi="Times New Roman" w:cs="Times New Roman"/>
              </w:rPr>
              <w:t xml:space="preserve"> </w:t>
            </w:r>
            <w:r w:rsidRPr="00D0094F">
              <w:rPr>
                <w:rFonts w:ascii="Times New Roman" w:eastAsia="Times New Roman" w:hAnsi="Times New Roman" w:cs="Times New Roman"/>
              </w:rPr>
              <w:t>-снижение количества обучающихся, имеющих высокий уровень мотивированности для участия в олимпиадном движении;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lastRenderedPageBreak/>
              <w:t>-отсутствие устойчивого интернета для реализации образовательных программ в рамках сетевого взаимодействия (он-лайн), так как на территории поселения нет социальных партнеров.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-существующие школьные традиции и программы воспитательной работы.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-отсутствие кабинетов, что не дает возможность выделить достаточного размера помещение для Центра детских инициатив;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 школе нет актового зала для проведения массовых мероприятий.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-в штатном расписании  предусмотрена должность педагогического работника с наименованием «советник директора по воспитанию и взаимодействию с детскими общественными объединениями»;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-упорядочена работа классных руководителей;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-рост социальной активности родителей;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-реализация программ туристической и краеведческой направленности;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 xml:space="preserve">Разработка концепции школьного пространства  посредством привлечения школьное ученическое </w:t>
            </w:r>
            <w:r w:rsidRPr="00D0094F">
              <w:rPr>
                <w:rFonts w:ascii="Times New Roman" w:eastAsia="Times New Roman" w:hAnsi="Times New Roman" w:cs="Times New Roman"/>
              </w:rPr>
              <w:lastRenderedPageBreak/>
              <w:t>самоуправление и родителей.</w:t>
            </w: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-загруженность педагогических работников по штатному расписанию;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-недостаточно сформированная материально-техническая база для реализации программ туристической и краеведческой направленности;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-огромное количество различных внешкольных проектов, конкурсов, которые не дают возможность реализовывать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школьные планы ( численность обучающихся с каждым годом уменьшается, тенденции к демографическому росту населения нет).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Здоровье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имеющаяся программа здоровьесбережения.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-отсутствие в школе медицинского кабинета и медицинского работника.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-обновление единой программы здоровьесбережения;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-диверсификация деятельности школьного спортивного клуба;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-систематизация подготовки к</w:t>
            </w:r>
            <w:r w:rsidR="00144DA3" w:rsidRPr="00144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участию обучающихся в ВФСК «ГТО».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-нежелание обучающихся заниматься спортом.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-активное участие обучающихся в школьных, муниципальных творческих мероприятиях, конкурсов;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-большое количество победителей и призеров муниципальных, региональных творческих конкурсов.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-отсутствие педагогических кадров для руководства школьным хором и другими творческими объединениями.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0094F">
              <w:rPr>
                <w:rFonts w:ascii="Times New Roman" w:eastAsia="Times New Roman" w:hAnsi="Times New Roman" w:cs="Times New Roman"/>
              </w:rPr>
              <w:t>организация взаимодействия в том числе в сетевой форме (заключение договоров) с организациями культуры и искусства, кванториумами, центрами «IT-кубы», «Точками роста»;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 xml:space="preserve">-сотрудничество с Домом культуры, поселковой </w:t>
            </w:r>
            <w:r w:rsidRPr="00D0094F">
              <w:rPr>
                <w:rFonts w:ascii="Times New Roman" w:eastAsia="Times New Roman" w:hAnsi="Times New Roman" w:cs="Times New Roman"/>
              </w:rPr>
              <w:lastRenderedPageBreak/>
              <w:t>библиотекой;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 создание выстроенной  (рабочей) системы выявления и развития одаренности;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-расширение вариативности программ дополнительного образования.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-уменьшение численности обучающихся в школе.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144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фориентация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-участие педагогических работников и обучающихся реализации программы по профориентации «Билет в будущее».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-отсутствие транспортной возможности доставлять обучающихся на мероприятия профориентационной направленности, региональные площадки, экскурсии.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-возможность использования потенциала родителей в рамках профориентационной работы;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-возможность осуществления работы по профессиональной ориентации обучающихся в рамках сетевого взаимодействия с организациями СПО и ВО;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-реализация дополнительной программы профориентационной направленности.</w:t>
            </w: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отсутствие предприятий на территории п</w:t>
            </w:r>
            <w:r w:rsidR="00144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оселка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Учитель.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Школьная команда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-сплоченный педагогический коллектив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(средний возраст педагогов 50 лет);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-достаточное материальное стимулирование.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чрезмерная нагрузка у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педагогических работников и как следствие нежелание и отсутствие времени для участия в конкурсах профессионального мастерства;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-риск профессионального выгорания;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-наличие у молодых педагогов предметных и методических затруднений.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Pr="00D0094F">
              <w:rPr>
                <w:rFonts w:ascii="Times New Roman" w:eastAsia="Times New Roman" w:hAnsi="Times New Roman" w:cs="Times New Roman"/>
              </w:rPr>
              <w:t xml:space="preserve"> увеличение доли </w:t>
            </w:r>
            <w:r w:rsidRPr="00D0094F">
              <w:rPr>
                <w:rFonts w:ascii="Times New Roman" w:eastAsia="Times New Roman" w:hAnsi="Times New Roman" w:cs="Times New Roman"/>
              </w:rPr>
              <w:lastRenderedPageBreak/>
              <w:t>педагогических работников, прошедших обучение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 обучение учителей по дополнительным профессиональным программам, направленным на формирование у обучающихся навыков, обеспечивающих технологический суверенитет страны (математика, физика, информатика, химия, биология) (за три последних года);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-наличие в штатном расписание педагога-психолога, логопеда.</w:t>
            </w: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-нежелание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педагогических работников брать дополнительную нагрузку.</w:t>
            </w: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Школьный климат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активность родительской общественности в жизни школы.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 xml:space="preserve">-выстраивание межведомственного взаимодействия с различными субъектами профилактики </w:t>
            </w:r>
            <w:r w:rsidRPr="00D0094F">
              <w:rPr>
                <w:rFonts w:ascii="Times New Roman" w:eastAsia="Times New Roman" w:hAnsi="Times New Roman" w:cs="Times New Roman"/>
              </w:rPr>
              <w:lastRenderedPageBreak/>
              <w:t>деструктивного поведения детей и молодежи;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-разработана психолого-педагогическая программа;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-обустройство специальных тематических зон для формирования психологически благоприятного школьного пространства.</w:t>
            </w: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-рост числа обучающихся с ОВЗ;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-отсутствие в штате педагогических работников, готовых </w:t>
            </w: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взять дополнительную нагрузку;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1F83" w:rsidRPr="00D0094F" w:rsidTr="00FB36D0">
        <w:tc>
          <w:tcPr>
            <w:tcW w:w="655" w:type="pct"/>
          </w:tcPr>
          <w:p w:rsidR="00D0094F" w:rsidRPr="00D0094F" w:rsidRDefault="00D0094F" w:rsidP="00D0094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Образовательная среда</w:t>
            </w:r>
          </w:p>
        </w:tc>
        <w:tc>
          <w:tcPr>
            <w:tcW w:w="1499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-наличие подключения к сети интернет;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-100% активных педагогов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>- наличие разно акцентированных пространств (кабинет, лаборатория, мастерские, библиотека, читальный зал, компьютерный класс, игротека, медиатека, помещения для работы классов-групп или групп, организованных из обучающихся одной или нескольких параллелей, пространства для общения и уединения, для игр, подвижных занятий и спокойной работы).</w:t>
            </w:r>
          </w:p>
        </w:tc>
        <w:tc>
          <w:tcPr>
            <w:tcW w:w="1073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905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оснащение школы </w:t>
            </w:r>
            <w:r w:rsidRPr="00D0094F">
              <w:rPr>
                <w:rFonts w:ascii="Times New Roman" w:eastAsia="Times New Roman" w:hAnsi="Times New Roman" w:cs="Times New Roman"/>
              </w:rPr>
              <w:t>IT- оборудованием в соответствии с Методическими рекомендациями по вопросам размещения оборудования, поставляемого в целях обеспечения образовательных организаций материально-технической базой для внедрения ЦОС.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8" w:type="pct"/>
          </w:tcPr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-недостаточное финансирование;</w:t>
            </w:r>
          </w:p>
          <w:p w:rsidR="00D0094F" w:rsidRPr="00D0094F" w:rsidRDefault="00D0094F" w:rsidP="00D0094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-отсутствие внутренних педагогических резервов.</w:t>
            </w:r>
          </w:p>
        </w:tc>
      </w:tr>
    </w:tbl>
    <w:p w:rsidR="00D0094F" w:rsidRDefault="00D0094F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094F" w:rsidRPr="0075658D" w:rsidRDefault="00D0094F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4544" w:rsidRPr="0075658D" w:rsidRDefault="00C40147" w:rsidP="0075658D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BDBCCA6" wp14:editId="0E56745B">
            <wp:extent cx="9611360" cy="3801745"/>
            <wp:effectExtent l="0" t="0" r="8890" b="8255"/>
            <wp:docPr id="12431731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17310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380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F09" w:rsidRPr="00F27375" w:rsidRDefault="00081F09" w:rsidP="0075658D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sectPr w:rsidR="00081F09" w:rsidRPr="00F27375" w:rsidSect="00070C5E">
          <w:pgSz w:w="16838" w:h="11906" w:orient="landscape"/>
          <w:pgMar w:top="1134" w:right="851" w:bottom="567" w:left="851" w:header="708" w:footer="708" w:gutter="0"/>
          <w:cols w:space="720"/>
          <w:docGrid w:linePitch="299"/>
        </w:sectPr>
      </w:pPr>
    </w:p>
    <w:p w:rsidR="00765D52" w:rsidRPr="00765D52" w:rsidRDefault="00765D52" w:rsidP="00765D52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D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итогам проведенного анализа выполнения предыдущих Программ развития школы стратегическим направлением развития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r w:rsidRPr="00765D52"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</w:rPr>
        <w:t>П</w:t>
      </w:r>
      <w:r w:rsidRPr="00765D52">
        <w:rPr>
          <w:rFonts w:ascii="Times New Roman" w:eastAsia="Times New Roman" w:hAnsi="Times New Roman" w:cs="Times New Roman"/>
        </w:rPr>
        <w:t xml:space="preserve">СОШ </w:t>
      </w:r>
      <w:r>
        <w:rPr>
          <w:rFonts w:ascii="Times New Roman" w:eastAsia="Times New Roman" w:hAnsi="Times New Roman" w:cs="Times New Roman"/>
        </w:rPr>
        <w:t xml:space="preserve">№2 </w:t>
      </w:r>
      <w:r w:rsidRPr="00765D52">
        <w:rPr>
          <w:rFonts w:ascii="Times New Roman" w:eastAsia="Times New Roman" w:hAnsi="Times New Roman" w:cs="Times New Roman"/>
        </w:rPr>
        <w:t xml:space="preserve">ПМО» </w:t>
      </w:r>
      <w:r w:rsidRPr="00765D52">
        <w:rPr>
          <w:rFonts w:ascii="Times New Roman" w:eastAsia="Times New Roman" w:hAnsi="Times New Roman" w:cs="Times New Roman"/>
          <w:bCs/>
        </w:rPr>
        <w:t xml:space="preserve"> </w:t>
      </w:r>
      <w:r w:rsidRPr="00765D52">
        <w:rPr>
          <w:rFonts w:ascii="Times New Roman" w:eastAsia="Times New Roman" w:hAnsi="Times New Roman" w:cs="Times New Roman"/>
          <w:sz w:val="24"/>
          <w:szCs w:val="24"/>
        </w:rPr>
        <w:t xml:space="preserve">стало: повышение эффективности образовательного процесса школы, условий и возможностей для самореализации и раскрытия таланта каждого обучающегося в интересах формирования конкурентоспособной, социально ответственной, гармонично развитой, творческой личности выпускника школы на основе духовно-нравственных ценностей народов Российской Федерации, исторических и национально-культурных традиций. Данное направление предполагает активное вовлечение родителей в процесс развития школы в форме общественной составляющей управления и достижение цели успешной реализации выпускника школы в инновационной экономике России. Развитие образовательной среды строилось как сетевое расширение сотрудничества школы с учреждениями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r w:rsidRPr="00765D52"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</w:rPr>
        <w:t>П</w:t>
      </w:r>
      <w:r w:rsidRPr="00765D52">
        <w:rPr>
          <w:rFonts w:ascii="Times New Roman" w:eastAsia="Times New Roman" w:hAnsi="Times New Roman" w:cs="Times New Roman"/>
        </w:rPr>
        <w:t xml:space="preserve">СОШ </w:t>
      </w:r>
      <w:r>
        <w:rPr>
          <w:rFonts w:ascii="Times New Roman" w:eastAsia="Times New Roman" w:hAnsi="Times New Roman" w:cs="Times New Roman"/>
        </w:rPr>
        <w:t xml:space="preserve">№2 </w:t>
      </w:r>
      <w:r w:rsidRPr="00765D52">
        <w:rPr>
          <w:rFonts w:ascii="Times New Roman" w:eastAsia="Times New Roman" w:hAnsi="Times New Roman" w:cs="Times New Roman"/>
        </w:rPr>
        <w:t xml:space="preserve">ПМО» </w:t>
      </w:r>
      <w:r w:rsidRPr="00765D52">
        <w:rPr>
          <w:rFonts w:ascii="Times New Roman" w:eastAsia="Times New Roman" w:hAnsi="Times New Roman" w:cs="Times New Roman"/>
          <w:bCs/>
        </w:rPr>
        <w:t xml:space="preserve"> </w:t>
      </w:r>
      <w:r w:rsidRPr="00765D52">
        <w:rPr>
          <w:rFonts w:ascii="Times New Roman" w:eastAsia="Times New Roman" w:hAnsi="Times New Roman" w:cs="Times New Roman"/>
          <w:sz w:val="24"/>
          <w:szCs w:val="24"/>
        </w:rPr>
        <w:t>.  Предполагается сохранение уже достигнутого уровня качества образования и его повышение за счет индивидуализации обучения детей, в том числе и обучающихся с ОВЗ (</w:t>
      </w:r>
      <w:del w:id="6" w:author="Екатерина Сергеевна Бутакова" w:date="2024-05-28T11:21:00Z">
        <w:r w:rsidRPr="00765D52" w:rsidDel="003448D6"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r w:rsidRPr="00765D52">
        <w:rPr>
          <w:rFonts w:ascii="Times New Roman" w:eastAsia="Times New Roman" w:hAnsi="Times New Roman" w:cs="Times New Roman"/>
          <w:sz w:val="24"/>
          <w:szCs w:val="24"/>
        </w:rPr>
        <w:t xml:space="preserve">по программам АООП для обучающихся с ЗПР и УО ( вариант 1), ТНР, НОДА, РАС. Существующая база здоровьесберегающей, информационной, безопасной среды школы стала основой, где каждый обучающийся сможет воплотить свою одаренность в высокие результаты деятельности, подтвержденные в конкурсах, олимпиадах и соревнованиях, проектах районного, краевого, регионального, всероссийского уровней. </w:t>
      </w:r>
    </w:p>
    <w:p w:rsidR="00765D52" w:rsidRDefault="00765D52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t>4. Основные направления развития организации.</w:t>
      </w: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589">
        <w:rPr>
          <w:rFonts w:ascii="Times New Roman" w:hAnsi="Times New Roman" w:cs="Times New Roman"/>
          <w:sz w:val="28"/>
          <w:szCs w:val="28"/>
        </w:rPr>
        <w:t>Управленческие решения, направленные на устранение причин возникновения дефицитов.</w:t>
      </w:r>
    </w:p>
    <w:p w:rsidR="00095B88" w:rsidRDefault="00095B88" w:rsidP="00095B88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0"/>
        <w:tblW w:w="4918" w:type="pct"/>
        <w:tblLook w:val="04A0" w:firstRow="1" w:lastRow="0" w:firstColumn="1" w:lastColumn="0" w:noHBand="0" w:noVBand="1"/>
      </w:tblPr>
      <w:tblGrid>
        <w:gridCol w:w="2062"/>
        <w:gridCol w:w="2071"/>
        <w:gridCol w:w="1979"/>
        <w:gridCol w:w="1050"/>
        <w:gridCol w:w="949"/>
        <w:gridCol w:w="667"/>
        <w:gridCol w:w="1238"/>
        <w:gridCol w:w="1241"/>
        <w:gridCol w:w="3621"/>
      </w:tblGrid>
      <w:tr w:rsidR="00095B88" w:rsidRPr="0075658D" w:rsidTr="00863995">
        <w:trPr>
          <w:trHeight w:val="2684"/>
        </w:trPr>
        <w:tc>
          <w:tcPr>
            <w:tcW w:w="693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Название подпроектов</w:t>
            </w:r>
          </w:p>
        </w:tc>
        <w:tc>
          <w:tcPr>
            <w:tcW w:w="696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65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3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319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мероприятий</w:t>
            </w:r>
          </w:p>
        </w:tc>
        <w:tc>
          <w:tcPr>
            <w:tcW w:w="224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</w:t>
            </w:r>
          </w:p>
        </w:tc>
        <w:tc>
          <w:tcPr>
            <w:tcW w:w="416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проектной группы</w:t>
            </w:r>
          </w:p>
        </w:tc>
        <w:tc>
          <w:tcPr>
            <w:tcW w:w="417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результативности</w:t>
            </w:r>
          </w:p>
        </w:tc>
        <w:tc>
          <w:tcPr>
            <w:tcW w:w="1217" w:type="pct"/>
            <w:textDirection w:val="btLr"/>
            <w:vAlign w:val="center"/>
          </w:tcPr>
          <w:p w:rsidR="00095B88" w:rsidRPr="0075658D" w:rsidRDefault="00095B88" w:rsidP="0086399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оценки результатов и контроля реализации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75658D" w:rsidRDefault="00095B88" w:rsidP="0086399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Магистральное направление «Знание»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Повышение качества образования</w:t>
            </w:r>
          </w:p>
        </w:tc>
        <w:tc>
          <w:tcPr>
            <w:tcW w:w="696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введение углубленного изучения предметов;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введение сетевой формы реализации образовательных программ </w:t>
            </w:r>
          </w:p>
        </w:tc>
        <w:tc>
          <w:tcPr>
            <w:tcW w:w="665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Реализация углубленного изучения предметов</w:t>
            </w:r>
          </w:p>
        </w:tc>
        <w:tc>
          <w:tcPr>
            <w:tcW w:w="353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Янв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арь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 2024-май 2025</w:t>
            </w:r>
          </w:p>
        </w:tc>
        <w:tc>
          <w:tcPr>
            <w:tcW w:w="2593" w:type="pct"/>
            <w:gridSpan w:val="5"/>
          </w:tcPr>
          <w:p w:rsidR="00095B88" w:rsidRPr="00C4309E" w:rsidRDefault="00095B88" w:rsidP="00863995">
            <w:r w:rsidRPr="00C4309E">
              <w:rPr>
                <w:rFonts w:ascii="Times New Roman" w:hAnsi="Times New Roman"/>
              </w:rPr>
              <w:t xml:space="preserve">Организация индивидуальной работы с родителями обучающихся по изучению образовательных запросов и ожиданий. </w:t>
            </w:r>
          </w:p>
          <w:p w:rsidR="00095B88" w:rsidRPr="00C4309E" w:rsidRDefault="00095B88" w:rsidP="0086399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4309E">
              <w:rPr>
                <w:rFonts w:ascii="Times New Roman" w:hAnsi="Times New Roman"/>
              </w:rPr>
              <w:t>Проведение разъяснительной работы с обучающимися, их родителями (законными представителями) о необходимости углубленного изучения отдельных предметов для интеллектуального развития, подготовки к продолжению обучения образовательных организациях высшего и среднего профессионального образования.</w:t>
            </w:r>
          </w:p>
          <w:p w:rsidR="00095B88" w:rsidRPr="00C4309E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Принятие локально-нормативных актов по взаимозачету образовательных 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результатов.</w:t>
            </w:r>
          </w:p>
          <w:p w:rsidR="00095B88" w:rsidRPr="00C4309E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самообследования ресурсных (материально-технических, информационных) условий для организации углубленного изучения отдельных предметов.   </w:t>
            </w:r>
          </w:p>
          <w:p w:rsidR="00095B88" w:rsidRPr="00C4309E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Обеспечение прохождения курсов повышения квалификации по вопросам методики преподавания предмета на углубленном уровне.</w:t>
            </w:r>
          </w:p>
          <w:p w:rsidR="00095B88" w:rsidRPr="0075658D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 по УВР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Обеспечение условий для обучения учащихся с ОВЗ</w:t>
            </w:r>
          </w:p>
        </w:tc>
        <w:tc>
          <w:tcPr>
            <w:tcW w:w="696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hAnsi="Times New Roman"/>
              </w:rPr>
              <w:t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обучения и воспитания  обучающимися с ОВЗ, с инвалидностью</w:t>
            </w:r>
          </w:p>
        </w:tc>
        <w:tc>
          <w:tcPr>
            <w:tcW w:w="665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обучения учащихся с ОВЗ</w:t>
            </w:r>
          </w:p>
        </w:tc>
        <w:tc>
          <w:tcPr>
            <w:tcW w:w="353" w:type="pct"/>
          </w:tcPr>
          <w:p w:rsidR="00095B88" w:rsidRPr="00C4309E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Янв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арь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 2024-май 2025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>Проведение анализа оснащенности образовательной организации специальными техническими средствами обучения индивидуального и коллективного пользования с целью выявления потребностей.</w:t>
            </w:r>
          </w:p>
          <w:p w:rsidR="00095B8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Осуществление своевременной подачи заявок на оснащение ТСО, автоматизированных рабочих мест и классов для обучающихся с ОВЗ, с инвалидностью.</w:t>
            </w:r>
          </w:p>
          <w:p w:rsidR="00095B88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обучения и воспитания  обучающимися с ОВЗ, с инвалидностью. </w:t>
            </w:r>
          </w:p>
          <w:p w:rsidR="00095B88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</w:t>
            </w:r>
            <w:r w:rsidRPr="00E844D1">
              <w:rPr>
                <w:rFonts w:ascii="Times New Roman" w:hAnsi="Times New Roman"/>
              </w:rPr>
              <w:t>оздание условий для организация неформального образования (вебинары, семинары, круглые столы, конференции, проблемные, творческие, научно-исследовательские группы, коллективы и т. д.);    актуализации значимости информального образования, самообразования и т.д.);</w:t>
            </w:r>
          </w:p>
          <w:p w:rsidR="00095B88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Создание банка методов, приемов, технологий, обеспечивающих успешность обучающихся с ОВЗ, с инвалидностью. </w:t>
            </w:r>
          </w:p>
          <w:p w:rsidR="00095B88" w:rsidRDefault="00095B88" w:rsidP="008639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информационной открытости, доступности информации об организации образования обучающихся с ОВЗ на сайте.</w:t>
            </w:r>
          </w:p>
          <w:p w:rsidR="00095B88" w:rsidRDefault="00095B88" w:rsidP="008639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своевременной подачи заявок на обеспечение учебниками и учебно-дидактическое пособиями в полном объеме для организации обучения и воспитания по федеральным адаптированным образовательным программам</w:t>
            </w:r>
          </w:p>
          <w:p w:rsidR="00095B88" w:rsidRPr="00C4309E" w:rsidRDefault="00095B88" w:rsidP="00863995">
            <w:r>
              <w:rPr>
                <w:rFonts w:ascii="Times New Roman" w:hAnsi="Times New Roman"/>
              </w:rPr>
              <w:t>Руководитель МО</w:t>
            </w:r>
            <w:r w:rsidRPr="00E844D1">
              <w:rPr>
                <w:rFonts w:ascii="Times New Roman" w:hAnsi="Times New Roman"/>
              </w:rPr>
              <w:t xml:space="preserve"> </w:t>
            </w:r>
          </w:p>
        </w:tc>
      </w:tr>
      <w:tr w:rsidR="00095B88" w:rsidRPr="0075658D" w:rsidTr="00863995">
        <w:trPr>
          <w:trHeight w:val="495"/>
        </w:trPr>
        <w:tc>
          <w:tcPr>
            <w:tcW w:w="5000" w:type="pct"/>
            <w:gridSpan w:val="9"/>
          </w:tcPr>
          <w:p w:rsidR="00095B88" w:rsidRDefault="00095B88" w:rsidP="00863995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</w:tr>
      <w:tr w:rsidR="00095B88" w:rsidRPr="0075658D" w:rsidTr="00863995">
        <w:trPr>
          <w:trHeight w:val="495"/>
        </w:trPr>
        <w:tc>
          <w:tcPr>
            <w:tcW w:w="693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2D38">
              <w:rPr>
                <w:rFonts w:ascii="Times New Roman" w:eastAsia="Times New Roman" w:hAnsi="Times New Roman" w:cs="Times New Roman"/>
                <w:color w:val="000000"/>
              </w:rPr>
              <w:t>Растим чемпионов</w:t>
            </w:r>
          </w:p>
        </w:tc>
        <w:tc>
          <w:tcPr>
            <w:tcW w:w="696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Повышение результативности занятий спортом</w:t>
            </w:r>
          </w:p>
        </w:tc>
        <w:tc>
          <w:tcPr>
            <w:tcW w:w="665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Увеличение количества победителей спортивных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соревнований, сдача норм ГТО</w:t>
            </w:r>
          </w:p>
        </w:tc>
        <w:tc>
          <w:tcPr>
            <w:tcW w:w="353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Январь 202</w:t>
            </w:r>
            <w:r w:rsidR="00C40147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-май 202</w:t>
            </w:r>
            <w:r w:rsidR="00C4014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3" w:type="pct"/>
            <w:gridSpan w:val="5"/>
          </w:tcPr>
          <w:p w:rsidR="00095B8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просветительской работы о порядке участия во Всероссийском физкультурно-спортивном комплексе «Готов к труду и обороне» и преимуществах обладателей удостоверений ГТО.</w:t>
            </w:r>
          </w:p>
          <w:p w:rsidR="00095B8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Обеспечение прохождения курсовой подготовки педагогов по вопросам </w:t>
            </w:r>
            <w:r w:rsidRPr="00E844D1">
              <w:rPr>
                <w:rFonts w:ascii="Times New Roman" w:hAnsi="Times New Roman"/>
              </w:rPr>
              <w:lastRenderedPageBreak/>
              <w:t>подготовки обучающихся к соревнованиям</w:t>
            </w:r>
            <w:r>
              <w:rPr>
                <w:rFonts w:ascii="Times New Roman" w:hAnsi="Times New Roman"/>
              </w:rPr>
              <w:t>.</w:t>
            </w:r>
          </w:p>
          <w:p w:rsidR="00095B8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Участие во всех видах соревнований, в том числе «Президентские игры».</w:t>
            </w:r>
          </w:p>
          <w:p w:rsidR="00095B88" w:rsidRPr="00D32D3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сетевой формы занятий спортом.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D215C0" w:rsidRDefault="00095B88" w:rsidP="0086399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Магистральное направление «Творчество»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Технологические кружки</w:t>
            </w:r>
          </w:p>
        </w:tc>
        <w:tc>
          <w:tcPr>
            <w:tcW w:w="696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технологических кружков и вовлечение учащихся в эти кружки</w:t>
            </w:r>
          </w:p>
        </w:tc>
        <w:tc>
          <w:tcPr>
            <w:tcW w:w="665" w:type="pct"/>
          </w:tcPr>
          <w:p w:rsidR="00095B88" w:rsidRPr="00D32D38" w:rsidRDefault="00765D52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Максимальная вовлеченность детей в кружки технологической направленности</w:t>
            </w:r>
          </w:p>
        </w:tc>
        <w:tc>
          <w:tcPr>
            <w:tcW w:w="353" w:type="pct"/>
          </w:tcPr>
          <w:p w:rsidR="00095B88" w:rsidRPr="00D32D38" w:rsidRDefault="00765D52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  <w:r w:rsidR="00095B88">
              <w:rPr>
                <w:rFonts w:ascii="Times New Roman" w:eastAsia="Times New Roman" w:hAnsi="Times New Roman" w:cs="Times New Roman"/>
                <w:color w:val="00000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095B88">
              <w:rPr>
                <w:rFonts w:ascii="Times New Roman" w:eastAsia="Times New Roman" w:hAnsi="Times New Roman" w:cs="Times New Roman"/>
                <w:color w:val="000000"/>
              </w:rPr>
              <w:t>-май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3" w:type="pct"/>
            <w:gridSpan w:val="5"/>
          </w:tcPr>
          <w:p w:rsidR="00095B88" w:rsidRPr="00D32D38" w:rsidRDefault="00765D52" w:rsidP="00765D52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с социальными партнерами; заключение договора по сетевому взаимодействию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E844D1" w:rsidRDefault="00095B88" w:rsidP="00863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Вовлечение учащихся в детские молодежные объединения</w:t>
            </w:r>
          </w:p>
        </w:tc>
        <w:tc>
          <w:tcPr>
            <w:tcW w:w="696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Расширение взаимодействия</w:t>
            </w:r>
          </w:p>
        </w:tc>
        <w:tc>
          <w:tcPr>
            <w:tcW w:w="665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Создано представительство молодежного объединения</w:t>
            </w:r>
          </w:p>
        </w:tc>
        <w:tc>
          <w:tcPr>
            <w:tcW w:w="35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2024- май 202</w:t>
            </w:r>
            <w:r w:rsidR="00765D5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 xml:space="preserve">Организация разъяснительной работы среди обучающихся и родителей (законных представителей) о деятельности детских и молодежных общественных объединений </w:t>
            </w:r>
          </w:p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>Организация работы по вовлечению обучающихся в детские и молодежные общественные объединения.</w:t>
            </w:r>
          </w:p>
          <w:p w:rsidR="00095B8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Создание условий для организации в школе представительств детских и моло</w:t>
            </w:r>
            <w:r>
              <w:rPr>
                <w:rFonts w:ascii="Times New Roman" w:hAnsi="Times New Roman"/>
              </w:rPr>
              <w:t>дежных общественных объединений.</w:t>
            </w:r>
          </w:p>
          <w:p w:rsidR="00095B88" w:rsidRDefault="00095B88" w:rsidP="0086399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Советник по воспитанию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E844D1" w:rsidRDefault="00095B88" w:rsidP="00863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с индустриальными и образовательными партнерами</w:t>
            </w:r>
          </w:p>
        </w:tc>
        <w:tc>
          <w:tcPr>
            <w:tcW w:w="696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Расширение взаимодействия</w:t>
            </w:r>
          </w:p>
        </w:tc>
        <w:tc>
          <w:tcPr>
            <w:tcW w:w="665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Определена система взаимодействия</w:t>
            </w:r>
          </w:p>
        </w:tc>
        <w:tc>
          <w:tcPr>
            <w:tcW w:w="353" w:type="pct"/>
          </w:tcPr>
          <w:p w:rsidR="00095B88" w:rsidRPr="00D32D3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2024-май 202</w:t>
            </w:r>
            <w:r w:rsidR="00C4014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 xml:space="preserve"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 </w:t>
            </w:r>
          </w:p>
          <w:p w:rsidR="00095B88" w:rsidRPr="0076198A" w:rsidRDefault="00095B88" w:rsidP="00863995">
            <w:r w:rsidRPr="00E844D1">
              <w:rPr>
                <w:rFonts w:ascii="Times New Roman" w:hAnsi="Times New Roman"/>
              </w:rPr>
              <w:t xml:space="preserve">Заключение соглашений с региональными образовательными организациями, предприятиями/организациями для использования ресурсов профессионально-производственной и образовательной среды, проведения совместных профориентационных мероприятий с целью  профессионального определения обучающихся, осознанного выбора обучающимися образовательно-профессиональных маршрутов, готовности к дальнейшему обучению и успешной социализации. 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E844D1" w:rsidRDefault="00095B88" w:rsidP="00863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Актуальное обучение</w:t>
            </w:r>
          </w:p>
        </w:tc>
        <w:tc>
          <w:tcPr>
            <w:tcW w:w="696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Создание </w:t>
            </w:r>
            <w:r w:rsidRPr="00E844D1">
              <w:rPr>
                <w:rFonts w:ascii="Times New Roman" w:hAnsi="Times New Roman"/>
              </w:rPr>
              <w:t xml:space="preserve">условия для обучения учителей по </w:t>
            </w:r>
            <w:r w:rsidRPr="00E844D1">
              <w:rPr>
                <w:rFonts w:ascii="Times New Roman" w:hAnsi="Times New Roman"/>
              </w:rPr>
              <w:lastRenderedPageBreak/>
              <w:t xml:space="preserve">дополнительным профессиональным программам, направленным на формирование у обучающихся навыков, обеспечивающих технологический суверенитет страны </w:t>
            </w:r>
          </w:p>
        </w:tc>
        <w:tc>
          <w:tcPr>
            <w:tcW w:w="665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100% учителей прошли обучение по ДПП</w:t>
            </w:r>
          </w:p>
        </w:tc>
        <w:tc>
          <w:tcPr>
            <w:tcW w:w="35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– сентябрь 2024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>Обеспечение информирования о новых тенденциях развития образования, задачах и требованиях к профессиональной компетентности учителей математики, физики, информатики, химии, биологии.</w:t>
            </w:r>
          </w:p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lastRenderedPageBreak/>
              <w:t xml:space="preserve">Организация административного контроля обучения учителей математики, физики, информатики, химии, биологии по программам повышения квалификации, размещенным в Федеральном реестре дополнительных профессиональных программ педагогического образования. </w:t>
            </w:r>
          </w:p>
          <w:p w:rsidR="00095B88" w:rsidRPr="00E844D1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Включение в индивидуальные образовательные маршруты учителей  математики, физики, информатики, химии, биологии, осуществляющих реализацию  углубленного/профильного обучения, плана обучения по программам повышения квалификации, размещенным в Федеральном реестре.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E844D1" w:rsidRDefault="00095B88" w:rsidP="00863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Ключевое условие «Образовательная среда»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Pr="00FE53DD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E53DD">
              <w:rPr>
                <w:rFonts w:ascii="Times New Roman" w:hAnsi="Times New Roman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696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Включение Совета школы в деятельность </w:t>
            </w:r>
          </w:p>
        </w:tc>
        <w:tc>
          <w:tcPr>
            <w:tcW w:w="665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Совет школы работает постоянно и эффективно</w:t>
            </w:r>
          </w:p>
        </w:tc>
        <w:tc>
          <w:tcPr>
            <w:tcW w:w="35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2024-май 202</w:t>
            </w:r>
            <w:r w:rsidR="00C4014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>Изучение опыта успешно функционирующих Управляющих Советов ОО, использование данного опыта работы.</w:t>
            </w:r>
          </w:p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>Использование открытой системы принятия решений в образовательной организации.</w:t>
            </w:r>
          </w:p>
          <w:p w:rsidR="00095B88" w:rsidRPr="00E844D1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Усиление влияния родительской общественности в образовательной организации</w:t>
            </w:r>
          </w:p>
        </w:tc>
      </w:tr>
      <w:tr w:rsidR="00095B88" w:rsidRPr="0075658D" w:rsidTr="00863995">
        <w:tc>
          <w:tcPr>
            <w:tcW w:w="5000" w:type="pct"/>
            <w:gridSpan w:val="9"/>
          </w:tcPr>
          <w:p w:rsidR="00095B88" w:rsidRPr="00E844D1" w:rsidRDefault="00095B88" w:rsidP="008639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кабинета педагога-психолога</w:t>
            </w:r>
          </w:p>
        </w:tc>
        <w:tc>
          <w:tcPr>
            <w:tcW w:w="696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условий деятельности</w:t>
            </w:r>
          </w:p>
        </w:tc>
        <w:tc>
          <w:tcPr>
            <w:tcW w:w="665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Кабинет оборудован и функционирует</w:t>
            </w:r>
          </w:p>
        </w:tc>
        <w:tc>
          <w:tcPr>
            <w:tcW w:w="35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– сентябрь 2024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r w:rsidRPr="00E844D1">
              <w:rPr>
                <w:rFonts w:ascii="Times New Roman" w:hAnsi="Times New Roman"/>
              </w:rPr>
              <w:t xml:space="preserve">Разработка ЛА по созданию и функционированию кабинета педагога-психолога. </w:t>
            </w:r>
          </w:p>
          <w:p w:rsidR="00095B88" w:rsidRPr="00E844D1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Создание рабочего места педагога-психолога, используя методы оптимизации имеющихся в образовательной организации помещений, возможностей трансформирования, зонирования школьного пространства.</w:t>
            </w:r>
          </w:p>
        </w:tc>
      </w:tr>
      <w:tr w:rsidR="00095B88" w:rsidRPr="0075658D" w:rsidTr="00863995">
        <w:tc>
          <w:tcPr>
            <w:tcW w:w="69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Привлечение учителя-дефектолога, учителя - логопеда</w:t>
            </w:r>
          </w:p>
        </w:tc>
        <w:tc>
          <w:tcPr>
            <w:tcW w:w="696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психолого-педагогического сопровождения</w:t>
            </w:r>
          </w:p>
        </w:tc>
        <w:tc>
          <w:tcPr>
            <w:tcW w:w="665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3" w:type="pct"/>
          </w:tcPr>
          <w:p w:rsidR="00095B88" w:rsidRDefault="00095B88" w:rsidP="0086399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2024-май 202</w:t>
            </w:r>
            <w:r w:rsidR="00C4014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3" w:type="pct"/>
            <w:gridSpan w:val="5"/>
          </w:tcPr>
          <w:p w:rsidR="00095B88" w:rsidRPr="00E844D1" w:rsidRDefault="00095B88" w:rsidP="0086399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Решение кадрового вопроса путем привлечения учителя-</w:t>
            </w:r>
            <w:r>
              <w:rPr>
                <w:rFonts w:ascii="Times New Roman" w:hAnsi="Times New Roman"/>
              </w:rPr>
              <w:t>дефектолога, учителя-</w:t>
            </w:r>
            <w:r w:rsidRPr="00E844D1">
              <w:rPr>
                <w:rFonts w:ascii="Times New Roman" w:hAnsi="Times New Roman"/>
              </w:rPr>
              <w:t>логопеда в рамках сетевого взаимодействия.</w:t>
            </w:r>
          </w:p>
        </w:tc>
      </w:tr>
    </w:tbl>
    <w:p w:rsidR="00095B88" w:rsidRDefault="00095B88" w:rsidP="00095B88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095B88" w:rsidSect="00095B88">
          <w:headerReference w:type="default" r:id="rId16"/>
          <w:pgSz w:w="16838" w:h="11906" w:orient="landscape"/>
          <w:pgMar w:top="1134" w:right="851" w:bottom="567" w:left="851" w:header="708" w:footer="708" w:gutter="0"/>
          <w:cols w:space="708"/>
          <w:titlePg/>
          <w:docGrid w:linePitch="360"/>
        </w:sectPr>
      </w:pPr>
    </w:p>
    <w:p w:rsidR="007C3589" w:rsidRPr="007C3589" w:rsidRDefault="007C3589" w:rsidP="0081350C">
      <w:pPr>
        <w:pStyle w:val="a3"/>
        <w:widowControl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Механизмы реализации Программы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7" w:name="_Toc167461225"/>
      <w:bookmarkStart w:id="8" w:name="_Toc167462582"/>
      <w:r w:rsidR="00D948B1" w:rsidRPr="00D948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End w:id="7"/>
      <w:bookmarkEnd w:id="8"/>
    </w:p>
    <w:tbl>
      <w:tblPr>
        <w:tblStyle w:val="7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4394"/>
        <w:gridCol w:w="3969"/>
        <w:gridCol w:w="3119"/>
      </w:tblGrid>
      <w:tr w:rsidR="00202ED8" w:rsidRPr="00202ED8" w:rsidTr="00863995">
        <w:tc>
          <w:tcPr>
            <w:tcW w:w="2127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блока</w:t>
            </w: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ресурсов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Наличие (по факту): количество и характеристики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Требуемые ресурсы</w:t>
            </w:r>
          </w:p>
        </w:tc>
        <w:tc>
          <w:tcPr>
            <w:tcW w:w="3119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2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получения / приобретения</w:t>
            </w:r>
          </w:p>
        </w:tc>
      </w:tr>
      <w:tr w:rsidR="00202ED8" w:rsidRPr="00202ED8" w:rsidTr="00863995">
        <w:tc>
          <w:tcPr>
            <w:tcW w:w="2127" w:type="dxa"/>
            <w:vMerge w:val="restart"/>
          </w:tcPr>
          <w:p w:rsidR="00202ED8" w:rsidRPr="00202ED8" w:rsidRDefault="00202ED8" w:rsidP="00202E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1. Нормативное правовое обеспечение (ЛНА)</w:t>
            </w: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Локальные акты, регламентирующие управление ОО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1. Положение о Совете школы </w:t>
            </w:r>
            <w:r>
              <w:rPr>
                <w:rFonts w:ascii="Times New Roman" w:eastAsia="Times New Roman" w:hAnsi="Times New Roman" w:cs="Times New Roman"/>
              </w:rPr>
              <w:t xml:space="preserve">МБОУ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ПМО»</w:t>
            </w:r>
            <w:r w:rsidRPr="00202ED8">
              <w:rPr>
                <w:rFonts w:ascii="Times New Roman" w:eastAsia="Times New Roman" w:hAnsi="Times New Roman" w:cs="Times New Roman"/>
              </w:rPr>
              <w:t>.</w:t>
            </w:r>
          </w:p>
          <w:p w:rsidR="00202ED8" w:rsidRPr="00202ED8" w:rsidRDefault="00202ED8" w:rsidP="00202ED8">
            <w:pPr>
              <w:ind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Положение о Совете профилактики безнадзорности и правонарушений среди учащихся.</w:t>
            </w:r>
          </w:p>
          <w:p w:rsidR="00202ED8" w:rsidRPr="00202ED8" w:rsidRDefault="00202ED8" w:rsidP="00202ED8">
            <w:pPr>
              <w:ind w:firstLine="37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7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1350C">
        <w:trPr>
          <w:trHeight w:val="4697"/>
        </w:trPr>
        <w:tc>
          <w:tcPr>
            <w:tcW w:w="2127" w:type="dxa"/>
            <w:vMerge/>
          </w:tcPr>
          <w:p w:rsidR="00202ED8" w:rsidRPr="00202ED8" w:rsidRDefault="00202ED8" w:rsidP="00202ED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Методическое обеспечение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1. Основная образовательная программа НО</w:t>
            </w:r>
            <w:r>
              <w:rPr>
                <w:rFonts w:ascii="Times New Roman" w:eastAsia="Times New Roman" w:hAnsi="Times New Roman" w:cs="Times New Roman"/>
              </w:rPr>
              <w:t xml:space="preserve">О, </w:t>
            </w:r>
            <w:r w:rsidRPr="00202ED8">
              <w:rPr>
                <w:rFonts w:ascii="Times New Roman" w:eastAsia="Times New Roman" w:hAnsi="Times New Roman" w:cs="Times New Roman"/>
              </w:rPr>
              <w:t>ООО</w:t>
            </w:r>
            <w:r>
              <w:rPr>
                <w:rFonts w:ascii="Times New Roman" w:eastAsia="Times New Roman" w:hAnsi="Times New Roman" w:cs="Times New Roman"/>
              </w:rPr>
              <w:t xml:space="preserve"> и СОО,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АОП  соответствующая требованиям обновленных ФГОС и ФОП.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Программы элективных курсов.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3. Правила приема граждан на обучение по образовательным программам НОО, ООО.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4. Положение о формах получения образования.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5. Положение о формах, периодичности и порядке проведения текущего контроля успеваемости и  промежуточной аттестации учащихся.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6. Положение об организации обучения обучающихся по индивидуальному учебному плану.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7. Положение о внутренней системе оценки качества образования.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8. Положение о языке образования.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9. Положение о комиссии по урегулированию споров между участниками образовательных отношений.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10. Положение об электронной информационно-образовательной среде.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11. Положение об использовании устройств мобильной связи в</w:t>
            </w:r>
            <w:r>
              <w:rPr>
                <w:rFonts w:ascii="Times New Roman" w:eastAsia="Times New Roman" w:hAnsi="Times New Roman" w:cs="Times New Roman"/>
              </w:rPr>
              <w:t xml:space="preserve"> МБОУ 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ПМО» 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lastRenderedPageBreak/>
              <w:t>12. Положение о ликвидации академической задолженности, текущей промежуточной аттестации.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13. Порядок оформления возникновения, приостановления и прекращения образовательных отношений между участниками образовательных отношений.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14. Положение о порядке и основаниях перевода, отчисления и восстановления обучающихся.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15. Правила внутреннего распорядка обучающихся.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16. Правила внутреннего трудового распорядка.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17.Положение о системе наставничества в </w:t>
            </w:r>
            <w:r>
              <w:rPr>
                <w:rFonts w:ascii="Times New Roman" w:eastAsia="Times New Roman" w:hAnsi="Times New Roman" w:cs="Times New Roman"/>
              </w:rPr>
              <w:t xml:space="preserve">МБОУ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ПМО»</w:t>
            </w:r>
            <w:r w:rsidRPr="00202ED8">
              <w:rPr>
                <w:rFonts w:ascii="Times New Roman" w:eastAsia="Times New Roman" w:hAnsi="Times New Roman" w:cs="Times New Roman"/>
              </w:rPr>
              <w:t>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02ED8" w:rsidRPr="00202ED8" w:rsidRDefault="00202ED8" w:rsidP="00202ED8">
            <w:pPr>
              <w:ind w:right="4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lastRenderedPageBreak/>
              <w:t>1. Положение по ВСОКО. Программа мероприятий по развитию инклюзивного образования.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ЛНА по организации получения образования обучающимися с ОВЗ и инвалидностью.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3. Программа работы с родителями (законными представителями).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4. Концепция организации внутришкольного пространства.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5. Программа здоровьесбережения.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6. ЛНА по организации психолого-педагогического сопровождения участников образовательных отношений.</w:t>
            </w:r>
          </w:p>
          <w:p w:rsidR="00202ED8" w:rsidRPr="00202ED8" w:rsidRDefault="00202ED8" w:rsidP="00202ED8">
            <w:pPr>
              <w:ind w:right="48" w:firstLine="377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7. Антибуллинговая программа.</w:t>
            </w: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Рабочая группа в составе:</w:t>
            </w:r>
          </w:p>
          <w:p w:rsidR="00202ED8" w:rsidRPr="00202ED8" w:rsidRDefault="00202ED8" w:rsidP="00202ED8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директор;</w:t>
            </w:r>
          </w:p>
          <w:p w:rsidR="00202ED8" w:rsidRPr="00202ED8" w:rsidRDefault="00202ED8" w:rsidP="00202ED8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заместител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директора по УВР;</w:t>
            </w:r>
          </w:p>
          <w:p w:rsidR="00202ED8" w:rsidRPr="00202ED8" w:rsidRDefault="00202ED8" w:rsidP="00202ED8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Программно-методическое обеспечение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1. Положение о работе Педагогического совета </w:t>
            </w:r>
            <w:r w:rsidR="009C3D91">
              <w:rPr>
                <w:rFonts w:ascii="Times New Roman" w:eastAsia="Times New Roman" w:hAnsi="Times New Roman" w:cs="Times New Roman"/>
              </w:rPr>
              <w:t xml:space="preserve">МБОУ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9C3D9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СОШ </w:t>
            </w:r>
            <w:r w:rsidR="009C3D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ПМО»</w:t>
            </w:r>
            <w:r w:rsidRPr="00202ED8">
              <w:rPr>
                <w:rFonts w:ascii="Times New Roman" w:eastAsia="Times New Roman" w:hAnsi="Times New Roman" w:cs="Times New Roman"/>
              </w:rPr>
              <w:t>.</w:t>
            </w:r>
          </w:p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2. Положение об Управляющем совете </w:t>
            </w:r>
            <w:r w:rsidR="009C3D91">
              <w:rPr>
                <w:rFonts w:ascii="Times New Roman" w:eastAsia="Times New Roman" w:hAnsi="Times New Roman" w:cs="Times New Roman"/>
              </w:rPr>
              <w:t xml:space="preserve">МБОУ 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9C3D9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>СОШ</w:t>
            </w:r>
            <w:r w:rsidR="009C3D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</w:t>
            </w:r>
            <w:r w:rsidRPr="00202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ПМО»</w:t>
            </w:r>
            <w:r w:rsidRPr="00202ED8">
              <w:rPr>
                <w:rFonts w:ascii="Times New Roman" w:eastAsia="Times New Roman" w:hAnsi="Times New Roman" w:cs="Times New Roman"/>
              </w:rPr>
              <w:t>.</w:t>
            </w:r>
          </w:p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3. Положение о наставничестве.</w:t>
            </w:r>
          </w:p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1. Программа воспитания.</w:t>
            </w:r>
          </w:p>
          <w:p w:rsidR="00202ED8" w:rsidRPr="00202ED8" w:rsidRDefault="00202ED8" w:rsidP="00202ED8">
            <w:pPr>
              <w:ind w:right="37"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Рабочая группа в составе:</w:t>
            </w:r>
          </w:p>
          <w:p w:rsidR="00202ED8" w:rsidRPr="00202ED8" w:rsidRDefault="00202ED8" w:rsidP="00202ED8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директор;</w:t>
            </w:r>
          </w:p>
          <w:p w:rsidR="00202ED8" w:rsidRPr="00202ED8" w:rsidRDefault="00202ED8" w:rsidP="009C3D91">
            <w:pPr>
              <w:ind w:firstLine="220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заместител</w:t>
            </w:r>
            <w:r w:rsidR="009C3D91">
              <w:rPr>
                <w:rFonts w:ascii="Times New Roman" w:eastAsia="Times New Roman" w:hAnsi="Times New Roman" w:cs="Times New Roman"/>
              </w:rPr>
              <w:t>и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директора по УВР</w:t>
            </w:r>
          </w:p>
        </w:tc>
      </w:tr>
      <w:tr w:rsidR="00202ED8" w:rsidRPr="00202ED8" w:rsidTr="00863995">
        <w:tc>
          <w:tcPr>
            <w:tcW w:w="2127" w:type="dxa"/>
            <w:vMerge w:val="restart"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Материально-техническое обеспечение</w:t>
            </w: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Оснащенность образовательного процесса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Здание школы: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площадь здания – 10</w:t>
            </w:r>
            <w:r w:rsidR="009C3D91">
              <w:rPr>
                <w:rFonts w:ascii="Times New Roman" w:eastAsia="Times New Roman" w:hAnsi="Times New Roman" w:cs="Times New Roman"/>
              </w:rPr>
              <w:t>53,1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м2, </w:t>
            </w:r>
            <w:r w:rsidR="009C3D91">
              <w:rPr>
                <w:rFonts w:ascii="Times New Roman" w:eastAsia="Times New Roman" w:hAnsi="Times New Roman" w:cs="Times New Roman"/>
              </w:rPr>
              <w:t>2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этажн</w:t>
            </w:r>
            <w:r w:rsidR="009C3D91">
              <w:rPr>
                <w:rFonts w:ascii="Times New Roman" w:eastAsia="Times New Roman" w:hAnsi="Times New Roman" w:cs="Times New Roman"/>
              </w:rPr>
              <w:t>ое</w:t>
            </w:r>
            <w:r w:rsidRPr="00202ED8">
              <w:rPr>
                <w:rFonts w:ascii="Times New Roman" w:eastAsia="Times New Roman" w:hAnsi="Times New Roman" w:cs="Times New Roman"/>
              </w:rPr>
              <w:t>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пришкольный участок: спортивная </w:t>
            </w:r>
            <w:r w:rsidR="009C3D91">
              <w:rPr>
                <w:rFonts w:ascii="Times New Roman" w:eastAsia="Times New Roman" w:hAnsi="Times New Roman" w:cs="Times New Roman"/>
              </w:rPr>
              <w:t xml:space="preserve">многофункциональная </w:t>
            </w:r>
            <w:r w:rsidRPr="00202ED8">
              <w:rPr>
                <w:rFonts w:ascii="Times New Roman" w:eastAsia="Times New Roman" w:hAnsi="Times New Roman" w:cs="Times New Roman"/>
              </w:rPr>
              <w:t>площадка</w:t>
            </w:r>
            <w:r w:rsidR="009C3D91">
              <w:rPr>
                <w:rFonts w:ascii="Times New Roman" w:eastAsia="Times New Roman" w:hAnsi="Times New Roman" w:cs="Times New Roman"/>
              </w:rPr>
              <w:t xml:space="preserve"> и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</w:t>
            </w:r>
            <w:r w:rsidR="009C3D91">
              <w:rPr>
                <w:rFonts w:ascii="Times New Roman" w:eastAsia="Times New Roman" w:hAnsi="Times New Roman" w:cs="Times New Roman"/>
              </w:rPr>
              <w:t>площадка для подготовки к сдаче нормативов ГТО</w:t>
            </w:r>
            <w:r w:rsidRPr="00202ED8">
              <w:rPr>
                <w:rFonts w:ascii="Times New Roman" w:eastAsia="Times New Roman" w:hAnsi="Times New Roman" w:cs="Times New Roman"/>
              </w:rPr>
              <w:t>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учебные кабинеты – </w:t>
            </w:r>
            <w:r w:rsidR="009C3D91">
              <w:rPr>
                <w:rFonts w:ascii="Times New Roman" w:eastAsia="Times New Roman" w:hAnsi="Times New Roman" w:cs="Times New Roman"/>
              </w:rPr>
              <w:t>9</w:t>
            </w:r>
            <w:r w:rsidRPr="00202ED8">
              <w:rPr>
                <w:rFonts w:ascii="Times New Roman" w:eastAsia="Times New Roman" w:hAnsi="Times New Roman" w:cs="Times New Roman"/>
              </w:rPr>
              <w:t>;</w:t>
            </w:r>
          </w:p>
          <w:p w:rsidR="00202ED8" w:rsidRPr="00202ED8" w:rsidRDefault="00202ED8" w:rsidP="009C3D91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мастерская швейная – 1;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учительская – 1;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спортивный зал-1;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lastRenderedPageBreak/>
              <w:t xml:space="preserve">– спортивная раздевалка– </w:t>
            </w:r>
            <w:r w:rsidR="009C3D91">
              <w:rPr>
                <w:rFonts w:ascii="Times New Roman" w:eastAsia="Times New Roman" w:hAnsi="Times New Roman" w:cs="Times New Roman"/>
              </w:rPr>
              <w:t>1</w:t>
            </w:r>
            <w:r w:rsidRPr="00202ED8">
              <w:rPr>
                <w:rFonts w:ascii="Times New Roman" w:eastAsia="Times New Roman" w:hAnsi="Times New Roman" w:cs="Times New Roman"/>
              </w:rPr>
              <w:t>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библиотека – 1;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кабинет директора – 1;</w:t>
            </w:r>
          </w:p>
          <w:p w:rsidR="00202ED8" w:rsidRPr="00202ED8" w:rsidRDefault="00202ED8" w:rsidP="009C3D91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столовая– 1;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пищеблок – 1; 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коридоры корпусов школы;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– туалетные комнаты – 2.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lastRenderedPageBreak/>
              <w:t>1. Футбольное поле и турники – требуется ремонт.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Инвентарь для школьного спортивного клуба.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3. Обновление спортивной площадки.</w:t>
            </w:r>
          </w:p>
        </w:tc>
        <w:tc>
          <w:tcPr>
            <w:tcW w:w="3119" w:type="dxa"/>
            <w:vMerge w:val="restart"/>
          </w:tcPr>
          <w:p w:rsid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Закупка и установка оборудования в рамках эффективного расходования ежегодной субсидии из регионального и муниципального бюджета на выполнение утвержденного муниципального задания.</w:t>
            </w:r>
          </w:p>
          <w:p w:rsidR="009C3D91" w:rsidRPr="00202ED8" w:rsidRDefault="009C3D91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Участие в проекте «Молодежное бюджетирование»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Оснащенность компьютерной техникой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Для организации учебного процесса школа имеет: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компьютер – 40;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ноутбук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28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МФУ-принтер – 6;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принтер 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1;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мультимедийный проектор – 6;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интерактивная доска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ламинатор – 1;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документ-камера – 2;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телевизор </w:t>
            </w:r>
            <w:r w:rsidRPr="00202ED8">
              <w:rPr>
                <w:rFonts w:ascii="Times New Roman" w:eastAsia="Times New Roman" w:hAnsi="Times New Roman" w:cs="Times New Roman"/>
                <w:bCs/>
                <w:lang w:val="en-US"/>
              </w:rPr>
              <w:t>LED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 70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Интерактивные доски; мультимедийные проекторы, МФУ принтеры.</w:t>
            </w:r>
          </w:p>
          <w:p w:rsidR="00202ED8" w:rsidRPr="00202ED8" w:rsidRDefault="00202ED8" w:rsidP="00202ED8">
            <w:pPr>
              <w:ind w:left="29" w:right="37" w:firstLine="283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Оснащение спортивного зала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Мяч баскетбольный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12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Мяч волейбольный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11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Мяч футбольный -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5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Мяч теннисный малый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3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Теннисный стол – 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Козел гимнастический- 1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Конь гимнастический – 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Маты – 15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Скакалки – </w:t>
            </w:r>
            <w:r w:rsidR="009C3D91">
              <w:rPr>
                <w:rFonts w:ascii="Times New Roman" w:eastAsia="Times New Roman" w:hAnsi="Times New Roman" w:cs="Times New Roman"/>
                <w:bCs/>
              </w:rPr>
              <w:t>25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Стойка для прыжков в длину – 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Шест для прыжков в длину – 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Баскетбольные кольца – 2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Волейбольная сетка – 1</w:t>
            </w:r>
          </w:p>
          <w:p w:rsidR="00202ED8" w:rsidRPr="00202ED8" w:rsidRDefault="00202ED8" w:rsidP="00202ED8">
            <w:pPr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Стойки старт/финиш – 1.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Обновление материально-технической базы (спортивный инвентарь).</w:t>
            </w:r>
          </w:p>
        </w:tc>
        <w:tc>
          <w:tcPr>
            <w:tcW w:w="3119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Библиотечный фонд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Количество экземпляров библиотечного фонда (всего) – 1</w:t>
            </w:r>
            <w:r w:rsidR="00012C2B">
              <w:rPr>
                <w:rFonts w:ascii="Times New Roman" w:eastAsia="Times New Roman" w:hAnsi="Times New Roman" w:cs="Times New Roman"/>
                <w:bCs/>
              </w:rPr>
              <w:t>347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  <w:bCs/>
              </w:rPr>
              <w:t>Из них: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lastRenderedPageBreak/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учебники – 1</w:t>
            </w:r>
            <w:r w:rsidR="00012C2B">
              <w:rPr>
                <w:rFonts w:ascii="Times New Roman" w:eastAsia="Times New Roman" w:hAnsi="Times New Roman" w:cs="Times New Roman"/>
                <w:bCs/>
              </w:rPr>
              <w:t>03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9;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учебные пособия, справочники – 1</w:t>
            </w:r>
            <w:r w:rsidR="00012C2B">
              <w:rPr>
                <w:rFonts w:ascii="Times New Roman" w:eastAsia="Times New Roman" w:hAnsi="Times New Roman" w:cs="Times New Roman"/>
                <w:bCs/>
              </w:rPr>
              <w:t>86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202ED8" w:rsidRPr="00202ED8" w:rsidRDefault="00202ED8" w:rsidP="00012C2B">
            <w:pPr>
              <w:ind w:firstLine="31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 xml:space="preserve">художественная литература 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1</w:t>
            </w:r>
            <w:r w:rsidR="00012C2B">
              <w:rPr>
                <w:rFonts w:ascii="Times New Roman" w:eastAsia="Times New Roman" w:hAnsi="Times New Roman" w:cs="Times New Roman"/>
                <w:bCs/>
              </w:rPr>
              <w:t>22</w:t>
            </w:r>
            <w:r w:rsidRPr="00202ED8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  <w:vMerge w:val="restart"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3. Кадровые ресурсы</w:t>
            </w: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Наличие вакансий в организации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Есть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 xml:space="preserve">1. 2024-2025 учитель английского языка, математики </w:t>
            </w: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1. Привлечение квалифицированных и молодых кадров (выпускников ВУЗов).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Решение кадрового вопроса путем привлечения необходимых специалистов в рамках сетевого взаимодействия.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3. Взаимодействие (в том числе с использованием дистанционных образовательных технологий) с ресурсными центрами и др.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Отсутствие текучести кадров (стабильность кадрового состава).</w:t>
            </w:r>
          </w:p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Нет.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педагогическими работниками.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Педагогические работники с высшей категорией</w:t>
            </w:r>
          </w:p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</w:tcPr>
          <w:p w:rsidR="00202ED8" w:rsidRPr="00202ED8" w:rsidRDefault="009C3D91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2ED8" w:rsidRPr="00202ED8">
              <w:rPr>
                <w:rFonts w:ascii="Times New Roman" w:eastAsia="Times New Roman" w:hAnsi="Times New Roman" w:cs="Times New Roman"/>
              </w:rPr>
              <w:t xml:space="preserve"> (1</w:t>
            </w:r>
            <w:r w:rsidR="00D948B1">
              <w:rPr>
                <w:rFonts w:ascii="Times New Roman" w:eastAsia="Times New Roman" w:hAnsi="Times New Roman" w:cs="Times New Roman"/>
              </w:rPr>
              <w:t>3</w:t>
            </w:r>
            <w:r w:rsidR="00202ED8" w:rsidRPr="00202ED8">
              <w:rPr>
                <w:rFonts w:ascii="Times New Roman" w:eastAsia="Times New Roman" w:hAnsi="Times New Roman" w:cs="Times New Roman"/>
              </w:rPr>
              <w:t>%)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Педагогические работники с 1 категорией</w:t>
            </w:r>
          </w:p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</w:tcPr>
          <w:p w:rsidR="00202ED8" w:rsidRPr="00202ED8" w:rsidRDefault="00D948B1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r w:rsidR="00202ED8" w:rsidRPr="00202ED8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19</w:t>
            </w:r>
            <w:r w:rsidR="00202ED8" w:rsidRPr="00202ED8">
              <w:rPr>
                <w:rFonts w:ascii="Times New Roman" w:eastAsia="Times New Roman" w:hAnsi="Times New Roman" w:cs="Times New Roman"/>
              </w:rPr>
              <w:t xml:space="preserve"> %)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Педагогические работники с высшим образованием</w:t>
            </w:r>
          </w:p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</w:t>
            </w:r>
            <w:r w:rsidR="00D948B1">
              <w:rPr>
                <w:rFonts w:ascii="Times New Roman" w:eastAsia="Times New Roman" w:hAnsi="Times New Roman" w:cs="Times New Roman"/>
              </w:rPr>
              <w:t xml:space="preserve">1 </w:t>
            </w:r>
            <w:r w:rsidRPr="00202ED8">
              <w:rPr>
                <w:rFonts w:ascii="Times New Roman" w:eastAsia="Times New Roman" w:hAnsi="Times New Roman" w:cs="Times New Roman"/>
              </w:rPr>
              <w:t>(6</w:t>
            </w:r>
            <w:r w:rsidR="00D948B1">
              <w:rPr>
                <w:rFonts w:ascii="Times New Roman" w:eastAsia="Times New Roman" w:hAnsi="Times New Roman" w:cs="Times New Roman"/>
              </w:rPr>
              <w:t>7</w:t>
            </w:r>
            <w:r w:rsidRPr="00202ED8">
              <w:rPr>
                <w:rFonts w:ascii="Times New Roman" w:eastAsia="Times New Roman" w:hAnsi="Times New Roman" w:cs="Times New Roman"/>
              </w:rPr>
              <w:t xml:space="preserve"> %)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Педагогические работники со среднеспециальным образованием</w:t>
            </w:r>
          </w:p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</w:tcPr>
          <w:p w:rsidR="00202ED8" w:rsidRPr="00202ED8" w:rsidRDefault="00D948B1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202ED8" w:rsidRPr="00202ED8">
              <w:rPr>
                <w:rFonts w:ascii="Times New Roman" w:eastAsia="Times New Roman" w:hAnsi="Times New Roman" w:cs="Times New Roman"/>
              </w:rPr>
              <w:t xml:space="preserve"> (3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202ED8" w:rsidRPr="00202ED8">
              <w:rPr>
                <w:rFonts w:ascii="Times New Roman" w:eastAsia="Times New Roman" w:hAnsi="Times New Roman" w:cs="Times New Roman"/>
              </w:rPr>
              <w:t xml:space="preserve"> %)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</w:tc>
      </w:tr>
      <w:tr w:rsidR="00202ED8" w:rsidRPr="00202ED8" w:rsidTr="00863995">
        <w:trPr>
          <w:trHeight w:val="872"/>
        </w:trPr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Молодые педагоги (до 35 лет)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3 (1</w:t>
            </w:r>
            <w:r w:rsidR="00D948B1">
              <w:rPr>
                <w:rFonts w:ascii="Times New Roman" w:eastAsia="Times New Roman" w:hAnsi="Times New Roman" w:cs="Times New Roman"/>
              </w:rPr>
              <w:t xml:space="preserve">9 </w:t>
            </w:r>
            <w:r w:rsidRPr="00202ED8">
              <w:rPr>
                <w:rFonts w:ascii="Times New Roman" w:eastAsia="Times New Roman" w:hAnsi="Times New Roman" w:cs="Times New Roman"/>
              </w:rPr>
              <w:t>%)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Педагогические работники, регулярно проходящие курсы повышения квалификации</w:t>
            </w:r>
          </w:p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100 %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100 %</w:t>
            </w: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Педагогические работники, использующие современные педагогические технологии, включая ИКТ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100 %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100 %</w:t>
            </w: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Индивидуальная работа с педагогами.</w:t>
            </w:r>
          </w:p>
        </w:tc>
      </w:tr>
      <w:tr w:rsidR="00202ED8" w:rsidRPr="00202ED8" w:rsidTr="00863995">
        <w:tc>
          <w:tcPr>
            <w:tcW w:w="2127" w:type="dxa"/>
            <w:vMerge/>
          </w:tcPr>
          <w:p w:rsidR="00202ED8" w:rsidRPr="00202ED8" w:rsidRDefault="00202ED8" w:rsidP="00202E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Привлечение социальных партнеров</w:t>
            </w:r>
          </w:p>
        </w:tc>
        <w:tc>
          <w:tcPr>
            <w:tcW w:w="4394" w:type="dxa"/>
          </w:tcPr>
          <w:p w:rsidR="00202ED8" w:rsidRPr="00202ED8" w:rsidRDefault="00D948B1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202ED8" w:rsidRPr="00202ED8">
              <w:rPr>
                <w:rFonts w:ascii="Times New Roman" w:eastAsia="Times New Roman" w:hAnsi="Times New Roman" w:cs="Times New Roman"/>
              </w:rPr>
              <w:t xml:space="preserve"> организаций.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Общественное, производственное и научное пространство.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2ED8" w:rsidRPr="00202ED8" w:rsidTr="00863995">
        <w:tc>
          <w:tcPr>
            <w:tcW w:w="2127" w:type="dxa"/>
          </w:tcPr>
          <w:p w:rsidR="00202ED8" w:rsidRPr="00202ED8" w:rsidRDefault="00202ED8" w:rsidP="00202E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4. Финансовые ресурсы</w:t>
            </w: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Финансово-экономический ресурс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Бюджетное финансирование.</w:t>
            </w: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Недостаточность бюджетного финансирования.</w:t>
            </w: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Планирование бюджета школы по реализации программных мероприятий, обращение с ходатайствами об увеличение бюджетных ассигнований.</w:t>
            </w:r>
          </w:p>
        </w:tc>
      </w:tr>
      <w:tr w:rsidR="00202ED8" w:rsidRPr="00202ED8" w:rsidTr="00863995">
        <w:tc>
          <w:tcPr>
            <w:tcW w:w="2127" w:type="dxa"/>
          </w:tcPr>
          <w:p w:rsidR="00202ED8" w:rsidRPr="00202ED8" w:rsidRDefault="00202ED8" w:rsidP="00202E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5. Информационные ресурсы</w:t>
            </w:r>
          </w:p>
        </w:tc>
        <w:tc>
          <w:tcPr>
            <w:tcW w:w="2126" w:type="dxa"/>
          </w:tcPr>
          <w:p w:rsidR="00202ED8" w:rsidRPr="00202ED8" w:rsidRDefault="00202ED8" w:rsidP="00202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Информационное обеспечение</w:t>
            </w:r>
          </w:p>
        </w:tc>
        <w:tc>
          <w:tcPr>
            <w:tcW w:w="4394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1. Школьный сайт.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  <w:r w:rsidRPr="00202ED8">
              <w:rPr>
                <w:rFonts w:ascii="Times New Roman" w:eastAsia="Times New Roman" w:hAnsi="Times New Roman" w:cs="Times New Roman"/>
              </w:rPr>
              <w:t>2. Группы в социальных сетях.</w:t>
            </w:r>
          </w:p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202ED8" w:rsidRPr="00202ED8" w:rsidRDefault="00202ED8" w:rsidP="00202ED8">
            <w:pPr>
              <w:ind w:firstLine="31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C3589" w:rsidRDefault="007C3589" w:rsidP="007C358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48B1" w:rsidRPr="00D948B1" w:rsidRDefault="00D948B1" w:rsidP="00D948B1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48B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МЕРОПРИЯТИЙ И ЦЕЛЕВЫЕ ПОКАЗАТЕЛИ («ДОРОЖНАЯ КАРТА»)</w:t>
      </w:r>
    </w:p>
    <w:p w:rsidR="00D948B1" w:rsidRPr="00D948B1" w:rsidRDefault="00D948B1" w:rsidP="00D948B1">
      <w:pPr>
        <w:widowControl w:val="0"/>
        <w:tabs>
          <w:tab w:val="left" w:pos="110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2ED8" w:rsidRDefault="00202ED8" w:rsidP="007C358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88" w:type="dxa"/>
        <w:tblInd w:w="-415" w:type="dxa"/>
        <w:tblCellMar>
          <w:top w:w="9" w:type="dxa"/>
          <w:left w:w="83" w:type="dxa"/>
          <w:right w:w="34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925"/>
        <w:gridCol w:w="2758"/>
        <w:gridCol w:w="3545"/>
      </w:tblGrid>
      <w:tr w:rsidR="00D948B1" w:rsidRPr="00D948B1" w:rsidTr="00863995">
        <w:trPr>
          <w:trHeight w:val="56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п\п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мероприятий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483" w:hanging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 мотивации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 результат </w:t>
            </w:r>
          </w:p>
        </w:tc>
      </w:tr>
      <w:tr w:rsidR="00D948B1" w:rsidRPr="00D948B1" w:rsidTr="00863995">
        <w:trPr>
          <w:trHeight w:val="550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6" w:line="240" w:lineRule="auto"/>
              <w:ind w:right="6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Знание: качество и объективность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9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(по результатам самодиагностики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12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планируем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948B1" w:rsidRPr="00D948B1" w:rsidTr="0081350C">
        <w:trPr>
          <w:trHeight w:val="1757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6" w:lineRule="auto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заказа учебников, учебных пособий для обучающихся с ОВЗ и инвалидностью на учебный год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Шурбя Л.Н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библиотекарь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нагрузки на учителя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библиотечного фонда </w:t>
            </w:r>
          </w:p>
        </w:tc>
      </w:tr>
      <w:tr w:rsidR="00D948B1" w:rsidRPr="00D948B1" w:rsidTr="00863995">
        <w:trPr>
          <w:trHeight w:val="2770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1.2.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Запланировать использование средств электронного обучения 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дистанционных образовательных технологий, учитывающих</w:t>
            </w:r>
          </w:p>
          <w:p w:rsidR="00D948B1" w:rsidRPr="00D948B1" w:rsidRDefault="00D948B1" w:rsidP="00D948B1">
            <w:pPr>
              <w:widowControl w:val="0"/>
              <w:tabs>
                <w:tab w:val="center" w:pos="1876"/>
                <w:tab w:val="center" w:pos="2437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особые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потребности обучающихся с ОВЗ и инвалидов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" w:line="278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благоприятного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психологического микроклимата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создании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предметно развивающей среды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оборудования, создание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предметно- развивающей среды. </w:t>
            </w:r>
          </w:p>
        </w:tc>
      </w:tr>
      <w:tr w:rsidR="00D948B1" w:rsidRPr="00D948B1" w:rsidTr="00863995">
        <w:trPr>
          <w:trHeight w:val="1393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1.3.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right" w:pos="2428"/>
                <w:tab w:val="right" w:pos="3154"/>
              </w:tabs>
              <w:autoSpaceDE w:val="0"/>
              <w:autoSpaceDN w:val="0"/>
              <w:spacing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изучение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отдельных предметов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директора по УВР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разъяснительной работы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(индивидуальной, </w:t>
            </w:r>
          </w:p>
          <w:p w:rsidR="00D948B1" w:rsidRPr="00D948B1" w:rsidRDefault="00D948B1" w:rsidP="00D948B1">
            <w:pPr>
              <w:widowControl w:val="0"/>
              <w:tabs>
                <w:tab w:val="right" w:pos="2005"/>
                <w:tab w:val="right" w:pos="260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групповой)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1" w:line="257" w:lineRule="auto"/>
              <w:ind w:left="1" w:righ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Организовано углубленное изучение предметов ) по 1-2 учебным предметам по </w:t>
            </w:r>
          </w:p>
          <w:p w:rsidR="00D948B1" w:rsidRPr="00D948B1" w:rsidRDefault="00D948B1" w:rsidP="00D948B1">
            <w:pPr>
              <w:widowControl w:val="0"/>
              <w:tabs>
                <w:tab w:val="center" w:pos="1092"/>
                <w:tab w:val="center" w:pos="1419"/>
                <w:tab w:val="center" w:pos="1637"/>
                <w:tab w:val="center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запросу)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8" w:type="dxa"/>
        <w:tblInd w:w="-415" w:type="dxa"/>
        <w:tblCellMar>
          <w:top w:w="9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925"/>
        <w:gridCol w:w="2758"/>
        <w:gridCol w:w="3545"/>
      </w:tblGrid>
      <w:tr w:rsidR="00D948B1" w:rsidRPr="00D948B1" w:rsidTr="00863995">
        <w:trPr>
          <w:trHeight w:val="6375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  <w:vAlign w:val="center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7" w:lineRule="auto"/>
              <w:ind w:left="8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обучающимися, родителями (законными представителями)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8" w:lineRule="auto"/>
              <w:ind w:left="83"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важности углубленного изучения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предметов для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развития способностей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профессионального самоопределения,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 необходимости углубленного изучения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отдельных предметов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для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1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интеллектуального развития, подготовки к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продолжению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обучения образовательных организациях высшего и среднего профессионального образования.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8B1" w:rsidRPr="00D948B1" w:rsidTr="006B2452">
        <w:trPr>
          <w:trHeight w:val="380"/>
        </w:trPr>
        <w:tc>
          <w:tcPr>
            <w:tcW w:w="74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1.4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  <w:vAlign w:val="center"/>
          </w:tcPr>
          <w:p w:rsidR="00D948B1" w:rsidRPr="00D948B1" w:rsidRDefault="006B2452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AF3FF"/>
              </w:rPr>
              <w:t>Обе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E7E6E6" w:themeFill="background2"/>
              </w:rPr>
              <w:t>спечение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6B2452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 замест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 директора по УВР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Транслирование опыта педагогов по организации образования обучающихся с ОВЗ.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организации образования обучающихся с ОВЗ, инвалидностью открыта и доступна каждому посетителю официального сайта, страниц в социальных сетях.</w:t>
            </w:r>
          </w:p>
        </w:tc>
      </w:tr>
      <w:tr w:rsidR="00D948B1" w:rsidRPr="00D948B1" w:rsidTr="00863995">
        <w:trPr>
          <w:trHeight w:val="562"/>
        </w:trPr>
        <w:tc>
          <w:tcPr>
            <w:tcW w:w="1478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7" w:line="240" w:lineRule="auto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Воспитание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1</w:t>
            </w:r>
            <w:r w:rsidR="00012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 </w:t>
            </w:r>
          </w:p>
        </w:tc>
      </w:tr>
      <w:tr w:rsidR="00D948B1" w:rsidRPr="00D948B1" w:rsidTr="00863995">
        <w:trPr>
          <w:trHeight w:val="1114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организации  и родителей в процессе реализации рабочей </w:t>
            </w:r>
            <w:r w:rsidR="0081350C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воспитания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воспитанию </w:t>
            </w:r>
            <w:r w:rsidR="006B2452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эффективную работу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 w:right="2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Привлечены родители к  планированию, проведению и  анализу воспитательных  мероприятий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8" w:type="dxa"/>
        <w:tblInd w:w="-415" w:type="dxa"/>
        <w:tblCellMar>
          <w:top w:w="9" w:type="dxa"/>
          <w:left w:w="83" w:type="dxa"/>
          <w:right w:w="34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925"/>
        <w:gridCol w:w="2758"/>
        <w:gridCol w:w="3545"/>
      </w:tblGrid>
      <w:tr w:rsidR="00D948B1" w:rsidRPr="00D948B1" w:rsidTr="006B2452">
        <w:trPr>
          <w:trHeight w:val="1410"/>
        </w:trPr>
        <w:tc>
          <w:tcPr>
            <w:tcW w:w="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FFF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  <w:t>Наличие советника директора по воспитанию и взаимодействию с детскими общественными</w:t>
            </w:r>
            <w:r w:rsidRPr="00D948B1">
              <w:rPr>
                <w:rFonts w:ascii="Segoe UI" w:eastAsia="Times New Roman" w:hAnsi="Segoe UI" w:cs="Segoe UI"/>
                <w:color w:val="101828"/>
                <w:sz w:val="21"/>
                <w:szCs w:val="21"/>
                <w:shd w:val="clear" w:color="auto" w:fill="EAF3FF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  <w:t>объединениями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6B2452" w:rsidP="00D948B1">
            <w:pPr>
              <w:widowControl w:val="0"/>
              <w:autoSpaceDE w:val="0"/>
              <w:autoSpaceDN w:val="0"/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директор школы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возможностей воспитательного процесса.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обучающихся и родителей открыты новые возможности участия в воспитательной деятельности школы.</w:t>
            </w:r>
          </w:p>
        </w:tc>
      </w:tr>
      <w:tr w:rsidR="00D948B1" w:rsidRPr="00D948B1" w:rsidTr="006B2452">
        <w:trPr>
          <w:trHeight w:val="1665"/>
        </w:trPr>
        <w:tc>
          <w:tcPr>
            <w:tcW w:w="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FFFFFF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</w:pPr>
            <w:r w:rsidRPr="00D948B1"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  <w:t>Реализация проекта «Орлята России»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6B2452" w:rsidP="00D948B1">
            <w:pPr>
              <w:widowControl w:val="0"/>
              <w:autoSpaceDE w:val="0"/>
              <w:autoSpaceDN w:val="0"/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Потопейко С.В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учитель начальных классов</w:t>
            </w:r>
          </w:p>
          <w:p w:rsidR="00D948B1" w:rsidRPr="00D948B1" w:rsidRDefault="006B2452" w:rsidP="00D948B1">
            <w:pPr>
              <w:widowControl w:val="0"/>
              <w:autoSpaceDE w:val="0"/>
              <w:autoSpaceDN w:val="0"/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Уржумцева О.В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учитель начальных классов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младших школьников к общественной жизни школы и села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100%  обучающихся начальных классов включены в проект «Орлята России».</w:t>
            </w:r>
          </w:p>
        </w:tc>
      </w:tr>
      <w:tr w:rsidR="00D948B1" w:rsidRPr="00D948B1" w:rsidTr="006B2452">
        <w:trPr>
          <w:trHeight w:val="405"/>
        </w:trPr>
        <w:tc>
          <w:tcPr>
            <w:tcW w:w="74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</w:pPr>
            <w:r w:rsidRPr="00D948B1"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  <w:t>Наличие первичного отделения РДДМ «Движение первых»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повоспитанию </w:t>
            </w:r>
            <w:r w:rsidR="006B2452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B2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обучающихся к значимым событиям в жизни страны через Российское движение детей и молодежи «Движение первых»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70% школьников вовлечены в РДДМ «Движение первых».</w:t>
            </w:r>
          </w:p>
        </w:tc>
      </w:tr>
      <w:tr w:rsidR="00D948B1" w:rsidRPr="00D948B1" w:rsidTr="00863995">
        <w:trPr>
          <w:trHeight w:val="562"/>
        </w:trPr>
        <w:tc>
          <w:tcPr>
            <w:tcW w:w="1478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7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Творчество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2</w:t>
            </w:r>
            <w:r w:rsidR="006B2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балл, планируем 2</w:t>
            </w:r>
            <w:r w:rsidR="006B2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 </w:t>
            </w:r>
          </w:p>
        </w:tc>
      </w:tr>
      <w:tr w:rsidR="00D948B1" w:rsidRPr="00D948B1" w:rsidTr="00863995">
        <w:trPr>
          <w:trHeight w:val="2494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3.1.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по всем заявленным направлениям. Так же привлечены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педагоги дополнительного образования в рамках сетевого взаимодействия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6B2452" w:rsidP="00D948B1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диретора по УВР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 w:rsidR="006B2452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7" w:lineRule="auto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эффективную работу, размещение </w:t>
            </w:r>
          </w:p>
          <w:p w:rsidR="00D948B1" w:rsidRPr="00D948B1" w:rsidRDefault="00D948B1" w:rsidP="00D948B1">
            <w:pPr>
              <w:widowControl w:val="0"/>
              <w:tabs>
                <w:tab w:val="center" w:pos="522"/>
                <w:tab w:val="center" w:pos="679"/>
                <w:tab w:val="center" w:pos="1650"/>
                <w:tab w:val="center" w:pos="2144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реализации дополнительных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образовательных </w:t>
            </w:r>
          </w:p>
          <w:p w:rsidR="00D948B1" w:rsidRPr="00D948B1" w:rsidRDefault="00D948B1" w:rsidP="00D948B1">
            <w:pPr>
              <w:widowControl w:val="0"/>
              <w:tabs>
                <w:tab w:val="center" w:pos="401"/>
                <w:tab w:val="center" w:pos="522"/>
                <w:tab w:val="center" w:pos="1647"/>
                <w:tab w:val="center" w:pos="2140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социальных сетях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3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дополнительных образовательных программ. Программы реализуются </w:t>
            </w:r>
          </w:p>
        </w:tc>
      </w:tr>
      <w:tr w:rsidR="00D948B1" w:rsidRPr="00D948B1" w:rsidTr="00863995">
        <w:trPr>
          <w:trHeight w:val="332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3.2.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2" w:lineRule="auto"/>
              <w:ind w:righ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и победы в конкурсах, олимпиадах, конференция на муниципальном уровне.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8" w:lineRule="auto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и победы на региональных конкурсах, фестивалях, конференция.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4" w:line="238" w:lineRule="auto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и победы в дистанционных и заочных всероссийских конкурсах, олимпиадах, конференциях.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B2452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учителя предметники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Объявление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благодарности за высокий результат </w:t>
            </w:r>
          </w:p>
          <w:p w:rsidR="00D948B1" w:rsidRPr="00D948B1" w:rsidRDefault="00D948B1" w:rsidP="00D948B1">
            <w:pPr>
              <w:widowControl w:val="0"/>
              <w:tabs>
                <w:tab w:val="center" w:pos="282"/>
                <w:tab w:val="center" w:pos="367"/>
                <w:tab w:val="center" w:pos="1090"/>
                <w:tab w:val="center" w:pos="141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Положительная динамика участия в конкурсах, олимпиадах, конференциях на различных уровнях. </w:t>
            </w:r>
          </w:p>
        </w:tc>
      </w:tr>
      <w:tr w:rsidR="00D948B1" w:rsidRPr="00D948B1" w:rsidTr="00863995">
        <w:trPr>
          <w:trHeight w:val="286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3.3.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Организовано и реализуется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B2452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учителя предметники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576"/>
                <w:tab w:val="center" w:pos="749"/>
                <w:tab w:val="center" w:pos="1880"/>
                <w:tab w:val="center" w:pos="244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450"/>
                <w:tab w:val="center" w:pos="585"/>
                <w:tab w:val="center" w:pos="1429"/>
                <w:tab w:val="center" w:pos="18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сетевого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8" w:type="dxa"/>
        <w:tblInd w:w="-415" w:type="dxa"/>
        <w:tblCellMar>
          <w:top w:w="9" w:type="dxa"/>
          <w:left w:w="83" w:type="dxa"/>
          <w:right w:w="35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925"/>
        <w:gridCol w:w="2758"/>
        <w:gridCol w:w="3545"/>
      </w:tblGrid>
      <w:tr w:rsidR="00D948B1" w:rsidRPr="00D948B1" w:rsidTr="0081350C">
        <w:trPr>
          <w:trHeight w:val="2423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righ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взаимодействие, обеспечивающее работу внеурочной деятельности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8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профильному, естественно - научному направлениях.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эффективную работу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взаимодействия </w:t>
            </w:r>
          </w:p>
        </w:tc>
      </w:tr>
      <w:tr w:rsidR="00D948B1" w:rsidRPr="00D948B1" w:rsidTr="0081350C">
        <w:trPr>
          <w:trHeight w:val="2196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3.4.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5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Реализуются условия для участия обучающихся в тематических каникулярных пришкольных лагерях осенней, весенней и летней сменах. Организовано дневное пребывание. 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B2452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учителя предметники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эффективную работу,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социальных сетях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тематического каникулярного пришкольного лагеря  </w:t>
            </w:r>
          </w:p>
        </w:tc>
      </w:tr>
      <w:tr w:rsidR="00D948B1" w:rsidRPr="00D948B1" w:rsidTr="0081350C">
        <w:trPr>
          <w:trHeight w:val="1683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3.5.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школьного хора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B2452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4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творческого потенциала обучающихся.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Удовлетворение индивидуальных потребностей 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интересов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творческом совершенствовании учащихся.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8" w:type="dxa"/>
        <w:tblInd w:w="-415" w:type="dxa"/>
        <w:tblCellMar>
          <w:top w:w="9" w:type="dxa"/>
          <w:left w:w="83" w:type="dxa"/>
          <w:right w:w="35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925"/>
        <w:gridCol w:w="2758"/>
        <w:gridCol w:w="3545"/>
      </w:tblGrid>
      <w:tr w:rsidR="00D948B1" w:rsidRPr="00D948B1" w:rsidTr="0081350C">
        <w:trPr>
          <w:trHeight w:val="2565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3.6.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4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школы и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внеурочной деятельности и дополнительного образования отсутствует. 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B2452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6B2452" w:rsidP="006B2452">
            <w:pPr>
              <w:widowControl w:val="0"/>
              <w:autoSpaceDE w:val="0"/>
              <w:autoSpaceDN w:val="0"/>
              <w:spacing w:after="0" w:line="240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учителя предметники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0" w:line="2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Образовательный процесс организован  в рамках «Школа полного дня»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включая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внеурочную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дополнительное образование.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7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Образовательный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процесс организован  в рамках «Школа полного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дня»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включая 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внеурочную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и дополнительное образование.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948B1" w:rsidRPr="00D948B1" w:rsidTr="00863995">
        <w:trPr>
          <w:trHeight w:val="562"/>
        </w:trPr>
        <w:tc>
          <w:tcPr>
            <w:tcW w:w="1478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7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 Профориентация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1</w:t>
            </w:r>
            <w:r w:rsidR="00012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 </w:t>
            </w:r>
          </w:p>
        </w:tc>
      </w:tr>
      <w:tr w:rsidR="00D948B1" w:rsidRPr="00D948B1" w:rsidTr="00863995">
        <w:trPr>
          <w:trHeight w:val="332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муниципальных и региональных профориентационных  социальных партнеров.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50C" w:rsidRPr="00D948B1" w:rsidRDefault="0081350C" w:rsidP="0081350C">
            <w:pPr>
              <w:widowControl w:val="0"/>
              <w:autoSpaceDE w:val="0"/>
              <w:autoSpaceDN w:val="0"/>
              <w:spacing w:after="23" w:line="252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Доработка и совершенствование плана профориентационной работы на 2024-2027 учебный год по участию в сетевых программам по раннему </w:t>
            </w:r>
          </w:p>
          <w:p w:rsidR="00D948B1" w:rsidRPr="00D948B1" w:rsidRDefault="0081350C" w:rsidP="0081350C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самоопределению</w:t>
            </w:r>
          </w:p>
          <w:p w:rsidR="00D948B1" w:rsidRPr="00D948B1" w:rsidRDefault="00D948B1" w:rsidP="00D948B1">
            <w:pPr>
              <w:widowControl w:val="0"/>
              <w:tabs>
                <w:tab w:val="center" w:pos="351"/>
                <w:tab w:val="center" w:pos="457"/>
                <w:tab w:val="center" w:pos="1497"/>
                <w:tab w:val="center" w:pos="1945"/>
                <w:tab w:val="center" w:pos="2336"/>
                <w:tab w:val="center" w:pos="303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3370" w:rsidRPr="00D948B1" w:rsidRDefault="00243370" w:rsidP="00243370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243370" w:rsidP="002433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учителя предметники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2" w:line="238" w:lineRule="auto"/>
              <w:ind w:righ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эффективную работу, размещение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 мероприятиях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социальных сетях. </w:t>
            </w:r>
          </w:p>
        </w:tc>
        <w:tc>
          <w:tcPr>
            <w:tcW w:w="3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70"/>
                <w:tab w:val="center" w:pos="880"/>
                <w:tab w:val="center" w:pos="1143"/>
              </w:tabs>
              <w:autoSpaceDE w:val="0"/>
              <w:autoSpaceDN w:val="0"/>
              <w:spacing w:after="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Система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4" w:line="27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профориентационной работы  в школе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использовании муниципальных и региональных профориентационных партнеров.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4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2.Выстраивание </w:t>
            </w:r>
          </w:p>
          <w:p w:rsidR="00D948B1" w:rsidRPr="00D948B1" w:rsidRDefault="00D948B1" w:rsidP="00D948B1">
            <w:pPr>
              <w:widowControl w:val="0"/>
              <w:tabs>
                <w:tab w:val="center" w:pos="669"/>
                <w:tab w:val="center" w:pos="869"/>
                <w:tab w:val="center" w:pos="2122"/>
                <w:tab w:val="center" w:pos="2757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маршрутов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для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формирования профессиональных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интересов обучающихся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8" w:type="dxa"/>
        <w:tblInd w:w="-415" w:type="dxa"/>
        <w:tblCellMar>
          <w:top w:w="9" w:type="dxa"/>
          <w:left w:w="83" w:type="dxa"/>
          <w:right w:w="35" w:type="dxa"/>
        </w:tblCellMar>
        <w:tblLook w:val="04A0" w:firstRow="1" w:lastRow="0" w:firstColumn="1" w:lastColumn="0" w:noHBand="0" w:noVBand="1"/>
      </w:tblPr>
      <w:tblGrid>
        <w:gridCol w:w="727"/>
        <w:gridCol w:w="3235"/>
        <w:gridCol w:w="2434"/>
        <w:gridCol w:w="1857"/>
        <w:gridCol w:w="2669"/>
        <w:gridCol w:w="3866"/>
      </w:tblGrid>
      <w:tr w:rsidR="00D948B1" w:rsidRPr="00D948B1" w:rsidTr="0081350C">
        <w:trPr>
          <w:trHeight w:val="6911"/>
        </w:trPr>
        <w:tc>
          <w:tcPr>
            <w:tcW w:w="7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4.2. </w:t>
            </w:r>
          </w:p>
        </w:tc>
        <w:tc>
          <w:tcPr>
            <w:tcW w:w="3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7" w:lineRule="auto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участие в профориентационных уроках на платформе bvbinfo.ru в рамках проекта «Билет в будущее»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3370" w:rsidRPr="00D948B1" w:rsidRDefault="00243370" w:rsidP="00243370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D948B1" w:rsidRPr="00D948B1" w:rsidRDefault="00243370" w:rsidP="00243370">
            <w:pPr>
              <w:widowControl w:val="0"/>
              <w:tabs>
                <w:tab w:val="center" w:pos="306"/>
                <w:tab w:val="center" w:pos="398"/>
                <w:tab w:val="center" w:pos="1550"/>
                <w:tab w:val="center" w:pos="2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4" w:line="238" w:lineRule="auto"/>
              <w:ind w:righ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эффективную работу, размещение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8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 мероприятиях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социальных сетях.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0" w:line="274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активного участия 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учащихся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8" w:line="263" w:lineRule="auto"/>
              <w:ind w:left="1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профориентационных уроках на платформе bvbinfo.ru врамках проекта  «Билет в будущее».</w:t>
            </w: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2" w:line="251" w:lineRule="auto"/>
              <w:ind w:left="1"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Проведены мероприятия профессиональноориентировочного знакомства: система пробных ознакомительных занятий в Кванториумах, IT – кубах, Точках роста, Организаций высшего с среднего профессионального образования в режиме он-лайн.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6" w:lineRule="auto"/>
              <w:ind w:left="1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участие обучающихся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профессиональных пробах на региональных площадках в виртуальном формате.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 поиск спонсоров, участие в грантах для возможности организации выезда в региональные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88" w:type="dxa"/>
        <w:tblInd w:w="-415" w:type="dxa"/>
        <w:tblCellMar>
          <w:top w:w="9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309"/>
        <w:gridCol w:w="1843"/>
        <w:gridCol w:w="2693"/>
        <w:gridCol w:w="3887"/>
      </w:tblGrid>
      <w:tr w:rsidR="00D948B1" w:rsidRPr="00D948B1" w:rsidTr="00012C2B">
        <w:trPr>
          <w:trHeight w:val="56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площадки региона на профессиональные пробы. </w:t>
            </w:r>
          </w:p>
        </w:tc>
      </w:tr>
      <w:tr w:rsidR="00D948B1" w:rsidRPr="00D948B1" w:rsidTr="00012C2B">
        <w:trPr>
          <w:trHeight w:val="2770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4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Запланировать в перспективном плане повышения квалификации на обучение педагогов навигаторов из числа классных руководителей постоянно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43370" w:rsidRPr="00D948B1" w:rsidRDefault="00243370" w:rsidP="00243370">
            <w:pPr>
              <w:widowControl w:val="0"/>
              <w:autoSpaceDE w:val="0"/>
              <w:autoSpaceDN w:val="0"/>
              <w:spacing w:after="0" w:line="240" w:lineRule="auto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Уржумцева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тора по УВР</w:t>
            </w:r>
          </w:p>
          <w:p w:rsidR="00243370" w:rsidRPr="00D948B1" w:rsidRDefault="00243370" w:rsidP="00243370">
            <w:pPr>
              <w:widowControl w:val="0"/>
              <w:tabs>
                <w:tab w:val="center" w:pos="306"/>
                <w:tab w:val="center" w:pos="398"/>
                <w:tab w:val="center" w:pos="1552"/>
                <w:tab w:val="center" w:pos="201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 директора по воспитанию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 за эффективную работу.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профессиональной </w:t>
            </w:r>
          </w:p>
          <w:p w:rsidR="00D948B1" w:rsidRPr="00D948B1" w:rsidRDefault="00D948B1" w:rsidP="00D948B1">
            <w:pPr>
              <w:widowControl w:val="0"/>
              <w:tabs>
                <w:tab w:val="center" w:pos="521"/>
                <w:tab w:val="center" w:pos="677"/>
                <w:tab w:val="center" w:pos="1757"/>
                <w:tab w:val="center" w:pos="2283"/>
                <w:tab w:val="center" w:pos="2520"/>
                <w:tab w:val="center" w:pos="3273"/>
              </w:tabs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компетенции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педагогов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</w:p>
          <w:p w:rsidR="00D948B1" w:rsidRPr="00D948B1" w:rsidRDefault="00D948B1" w:rsidP="00D948B1">
            <w:pPr>
              <w:widowControl w:val="0"/>
              <w:tabs>
                <w:tab w:val="center" w:pos="1"/>
                <w:tab w:val="center" w:pos="776"/>
                <w:tab w:val="center" w:pos="10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сфере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ind w:left="1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профориентационной работы обучающихся. Изучение новейших тематических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мультимедий, учебных пособий  и  применение знаний на практике. </w:t>
            </w:r>
          </w:p>
        </w:tc>
      </w:tr>
      <w:tr w:rsidR="00D948B1" w:rsidRPr="00D948B1" w:rsidTr="00863995">
        <w:trPr>
          <w:trHeight w:val="562"/>
        </w:trPr>
        <w:tc>
          <w:tcPr>
            <w:tcW w:w="1478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7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Здоровье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1</w:t>
            </w:r>
            <w:r w:rsidR="00243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баллов, планируем 2</w:t>
            </w:r>
            <w:r w:rsidR="00243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 </w:t>
            </w:r>
          </w:p>
        </w:tc>
      </w:tr>
      <w:tr w:rsidR="00D948B1" w:rsidRPr="00D948B1" w:rsidTr="00012C2B">
        <w:trPr>
          <w:trHeight w:val="3598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просветительских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5"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мероприятий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ЗОЖ, профилактике табакокурения, наркомании: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Единые уроки здоровья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«Марафон здоровья» в рамках празднования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Всемирного дня здоровья (по отдельному плану)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293"/>
                <w:tab w:val="center" w:pos="381"/>
                <w:tab w:val="center" w:pos="1562"/>
                <w:tab w:val="center" w:pos="202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243370">
              <w:rPr>
                <w:rFonts w:ascii="Times New Roman" w:eastAsia="Calibri" w:hAnsi="Times New Roman" w:cs="Times New Roman"/>
                <w:sz w:val="24"/>
                <w:szCs w:val="24"/>
              </w:rPr>
              <w:t>Лисицын Р.Ю., у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 ОБЗР</w:t>
            </w:r>
          </w:p>
          <w:p w:rsidR="00D948B1" w:rsidRPr="00D948B1" w:rsidRDefault="00D948B1" w:rsidP="00D948B1">
            <w:pPr>
              <w:widowControl w:val="0"/>
              <w:tabs>
                <w:tab w:val="center" w:pos="293"/>
                <w:tab w:val="center" w:pos="381"/>
                <w:tab w:val="center" w:pos="1562"/>
                <w:tab w:val="center" w:pos="202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D948B1" w:rsidRPr="00D948B1" w:rsidRDefault="00243370" w:rsidP="00D948B1">
            <w:pPr>
              <w:widowControl w:val="0"/>
              <w:tabs>
                <w:tab w:val="center" w:pos="293"/>
                <w:tab w:val="center" w:pos="381"/>
                <w:tab w:val="center" w:pos="1562"/>
                <w:tab w:val="center" w:pos="202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Оберемок О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.Д., Советник по воспитанию</w:t>
            </w:r>
          </w:p>
          <w:p w:rsidR="00D948B1" w:rsidRPr="00D948B1" w:rsidRDefault="00D948B1" w:rsidP="00D948B1">
            <w:pPr>
              <w:widowControl w:val="0"/>
              <w:tabs>
                <w:tab w:val="center" w:pos="545"/>
                <w:tab w:val="center" w:pos="709"/>
                <w:tab w:val="center" w:pos="1636"/>
                <w:tab w:val="center" w:pos="21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ежегодно, 1 раз в четверть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организацию 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проведение, размещение информации об итогах мероприятий на официальном сайте школы, в официальной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 школы ВКонтакте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left="1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мотивации обучающихся к безопасному, здоровому образу жизни.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8" w:line="246" w:lineRule="auto"/>
              <w:ind w:left="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основ здоровьесберегающего образа жизни, понимание ценности здоровья, развитие основ его поддержания; формирование негативного отношения у  </w:t>
            </w:r>
          </w:p>
          <w:p w:rsidR="00D948B1" w:rsidRPr="00D948B1" w:rsidRDefault="00D948B1" w:rsidP="00D948B1">
            <w:pPr>
              <w:widowControl w:val="0"/>
              <w:tabs>
                <w:tab w:val="center" w:pos="385"/>
                <w:tab w:val="center" w:pos="501"/>
                <w:tab w:val="center" w:pos="1137"/>
                <w:tab w:val="center" w:pos="1477"/>
                <w:tab w:val="center" w:pos="1994"/>
                <w:tab w:val="center" w:pos="2590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учащихся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употреблению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1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вредных веществ </w:t>
            </w:r>
          </w:p>
        </w:tc>
      </w:tr>
      <w:tr w:rsidR="00D948B1" w:rsidRPr="00D948B1" w:rsidTr="00012C2B">
        <w:trPr>
          <w:trHeight w:val="2494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5.2.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Дня здоровья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293"/>
                <w:tab w:val="center" w:pos="381"/>
                <w:tab w:val="center" w:pos="1562"/>
                <w:tab w:val="center" w:pos="202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243370">
              <w:rPr>
                <w:rFonts w:ascii="Times New Roman" w:eastAsia="Calibri" w:hAnsi="Times New Roman" w:cs="Times New Roman"/>
                <w:sz w:val="24"/>
                <w:szCs w:val="24"/>
              </w:rPr>
              <w:t>Кулик Д.Д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учитель физической культуры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организацию 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проведение, размещение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об итогах мероприятий на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сайте  школы,  в официальной группе </w:t>
            </w:r>
            <w:r w:rsidR="0081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школы </w:t>
            </w:r>
            <w:r w:rsidR="008135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ВКонтакте</w:t>
            </w:r>
          </w:p>
        </w:tc>
        <w:tc>
          <w:tcPr>
            <w:tcW w:w="3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Сохранение и укрепление здоровья учащихся, приобщение школьников к систематическим занятиям физической культурой и различными видами спорта, сформированность навыков здорового образа жизни.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78" w:type="dxa"/>
        <w:tblInd w:w="-415" w:type="dxa"/>
        <w:tblCellMar>
          <w:top w:w="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3307"/>
        <w:gridCol w:w="1881"/>
        <w:gridCol w:w="623"/>
        <w:gridCol w:w="1925"/>
        <w:gridCol w:w="2758"/>
        <w:gridCol w:w="2494"/>
        <w:gridCol w:w="1642"/>
      </w:tblGrid>
      <w:tr w:rsidR="00D948B1" w:rsidRPr="00D948B1" w:rsidTr="00243370">
        <w:trPr>
          <w:trHeight w:val="562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8135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1350C" w:rsidRPr="00D948B1" w:rsidRDefault="00D948B1" w:rsidP="0081350C">
            <w:pPr>
              <w:widowControl w:val="0"/>
              <w:tabs>
                <w:tab w:val="center" w:pos="803"/>
                <w:tab w:val="center" w:pos="1044"/>
                <w:tab w:val="center" w:pos="1718"/>
                <w:tab w:val="center" w:pos="223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8B1" w:rsidRPr="00D948B1" w:rsidTr="000E5554">
        <w:trPr>
          <w:trHeight w:val="4703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5.3.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по увеличению числа </w:t>
            </w:r>
          </w:p>
          <w:p w:rsidR="00D948B1" w:rsidRPr="00D948B1" w:rsidRDefault="00D948B1" w:rsidP="00D948B1">
            <w:pPr>
              <w:widowControl w:val="0"/>
              <w:tabs>
                <w:tab w:val="center" w:pos="629"/>
                <w:tab w:val="center" w:pos="818"/>
                <w:tab w:val="center" w:pos="1561"/>
                <w:tab w:val="center" w:pos="2028"/>
                <w:tab w:val="center" w:pos="2203"/>
                <w:tab w:val="center" w:pos="2862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ВФСК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«ГТО»: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64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-информационное сопровождение и проведение информационно- разъяснительной работы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8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освещению 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физкультурно-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4" w:line="23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спортивных мероприятий на официальном сайте школы и </w:t>
            </w:r>
          </w:p>
          <w:p w:rsidR="00D948B1" w:rsidRPr="00D948B1" w:rsidRDefault="00D948B1" w:rsidP="00D948B1">
            <w:pPr>
              <w:widowControl w:val="0"/>
              <w:tabs>
                <w:tab w:val="center" w:pos="913"/>
                <w:tab w:val="center" w:pos="1186"/>
                <w:tab w:val="center" w:pos="2313"/>
                <w:tab w:val="center" w:pos="3004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стенде «Физкультура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спорт»;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-организация сдачи обучающимися школы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нормативов ВФСК «ГТО»  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243370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Д.Д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учитель физической культуры</w:t>
            </w:r>
          </w:p>
        </w:tc>
        <w:tc>
          <w:tcPr>
            <w:tcW w:w="6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8" w:lineRule="auto"/>
              <w:ind w:left="83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за организацию и проведение, размещение информации об итогах мероприятий на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8" w:line="256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сайте  школы,  в официальной группе </w:t>
            </w:r>
          </w:p>
          <w:p w:rsidR="00D948B1" w:rsidRPr="00D948B1" w:rsidRDefault="00D948B1" w:rsidP="00D948B1">
            <w:pPr>
              <w:widowControl w:val="0"/>
              <w:tabs>
                <w:tab w:val="center" w:pos="803"/>
                <w:tab w:val="center" w:pos="1044"/>
                <w:tab w:val="center" w:pos="1718"/>
                <w:tab w:val="center" w:pos="223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школы ВКонтакте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 w:right="-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обучающихся, принявших участ</w:t>
            </w:r>
            <w:r w:rsidR="00243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ВФСК «ГТО»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 w:right="-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2433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0 % от общей численности обучающихся</w:t>
            </w:r>
          </w:p>
        </w:tc>
        <w:tc>
          <w:tcPr>
            <w:tcW w:w="164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243370">
            <w:pPr>
              <w:widowControl w:val="0"/>
              <w:autoSpaceDE w:val="0"/>
              <w:autoSpaceDN w:val="0"/>
              <w:spacing w:after="0" w:line="240" w:lineRule="auto"/>
              <w:ind w:right="82" w:firstLine="73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948B1" w:rsidRPr="00D948B1" w:rsidTr="000E5554">
        <w:trPr>
          <w:trHeight w:val="3046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5.4.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работы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3" w:line="238" w:lineRule="auto"/>
              <w:ind w:left="83"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спортивных секций по разным видам спорта в рамках деятельности школьного спортивного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клуба </w:t>
            </w:r>
          </w:p>
          <w:p w:rsidR="00D948B1" w:rsidRPr="00D948B1" w:rsidRDefault="00D948B1" w:rsidP="00D948B1">
            <w:pPr>
              <w:widowControl w:val="0"/>
              <w:tabs>
                <w:tab w:val="center" w:pos="500"/>
                <w:tab w:val="center" w:pos="650"/>
                <w:tab w:val="center" w:pos="2075"/>
                <w:tab w:val="center" w:pos="2695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баскетбол,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волейбол,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шахматы, настольный теннис, лыжная подготовка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Диверсификация деятельности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школьных спортивных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клубов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(далее </w:t>
            </w:r>
          </w:p>
        </w:tc>
        <w:tc>
          <w:tcPr>
            <w:tcW w:w="2504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0E5554" w:rsidRDefault="00D948B1" w:rsidP="00D948B1">
            <w:pPr>
              <w:widowControl w:val="0"/>
              <w:tabs>
                <w:tab w:val="center" w:pos="376"/>
                <w:tab w:val="center" w:pos="489"/>
                <w:tab w:val="center" w:pos="1645"/>
                <w:tab w:val="center" w:pos="21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0E5554">
              <w:rPr>
                <w:rFonts w:ascii="Times New Roman" w:eastAsia="Calibri" w:hAnsi="Times New Roman" w:cs="Times New Roman"/>
                <w:sz w:val="24"/>
                <w:szCs w:val="24"/>
              </w:rPr>
              <w:t>Уржумцева О.В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заместитель директора по УВР</w:t>
            </w:r>
          </w:p>
          <w:p w:rsidR="00D948B1" w:rsidRPr="00D948B1" w:rsidRDefault="000E5554" w:rsidP="00D948B1">
            <w:pPr>
              <w:widowControl w:val="0"/>
              <w:tabs>
                <w:tab w:val="center" w:pos="376"/>
                <w:tab w:val="center" w:pos="489"/>
                <w:tab w:val="center" w:pos="1645"/>
                <w:tab w:val="center" w:pos="21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 Д.Д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учитель физической культуры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2" w:lineRule="auto"/>
              <w:ind w:left="83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Премирование педагогов за призовые места в соревнованиях различного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уровня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соответствии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Положением об оплате труда МБОУ «</w:t>
            </w:r>
            <w:r w:rsidR="000E555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СОШ</w:t>
            </w:r>
            <w:r w:rsidR="000E5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ПМО»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размещение информации об итогах мероприятий </w:t>
            </w:r>
          </w:p>
        </w:tc>
        <w:tc>
          <w:tcPr>
            <w:tcW w:w="41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598"/>
                <w:tab w:val="center" w:pos="777"/>
                <w:tab w:val="center" w:pos="2089"/>
                <w:tab w:val="center" w:pos="2713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рациональной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left="84" w:right="4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двигательного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3" w:line="263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режима,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нормального физического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развития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двигательной подготовленности обучающихся.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Разработаны в программе воспитания в разделе "Виды, формы и содержание воспитательной деятельности"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95" w:type="dxa"/>
        <w:tblInd w:w="-4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925"/>
        <w:gridCol w:w="2758"/>
        <w:gridCol w:w="2000"/>
        <w:gridCol w:w="2052"/>
      </w:tblGrid>
      <w:tr w:rsidR="00D948B1" w:rsidRPr="00D948B1" w:rsidTr="000E5554">
        <w:trPr>
          <w:trHeight w:val="1130"/>
        </w:trPr>
        <w:tc>
          <w:tcPr>
            <w:tcW w:w="74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ШСК) (по видам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спорта)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3" w:line="238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официальном сайте  школы, в официальной группе школы </w:t>
            </w:r>
          </w:p>
          <w:p w:rsidR="00D948B1" w:rsidRPr="00D948B1" w:rsidRDefault="00D948B1" w:rsidP="00D948B1">
            <w:pPr>
              <w:widowControl w:val="0"/>
              <w:tabs>
                <w:tab w:val="center" w:pos="509"/>
                <w:tab w:val="center" w:pos="662"/>
                <w:tab w:val="center" w:pos="1173"/>
                <w:tab w:val="center" w:pos="15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ВКонтакте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00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вариативного "Школьные клубы", мероприятий. </w:t>
            </w:r>
          </w:p>
        </w:tc>
        <w:tc>
          <w:tcPr>
            <w:tcW w:w="2052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firstLine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модуля спортивные планирование </w:t>
            </w:r>
          </w:p>
        </w:tc>
      </w:tr>
      <w:tr w:rsidR="00D948B1" w:rsidRPr="00D948B1" w:rsidTr="000E5554">
        <w:trPr>
          <w:trHeight w:val="276"/>
        </w:trPr>
        <w:tc>
          <w:tcPr>
            <w:tcW w:w="74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Borders>
              <w:top w:val="nil"/>
              <w:left w:val="single" w:sz="3" w:space="0" w:color="000000"/>
              <w:bottom w:val="nil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адаптивных </w:t>
            </w:r>
          </w:p>
        </w:tc>
      </w:tr>
      <w:tr w:rsidR="00D948B1" w:rsidRPr="00D948B1" w:rsidTr="000E5554">
        <w:trPr>
          <w:trHeight w:val="276"/>
        </w:trPr>
        <w:tc>
          <w:tcPr>
            <w:tcW w:w="749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single" w:sz="3" w:space="0" w:color="000000"/>
              <w:bottom w:val="nil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возможностей 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организма, </w:t>
            </w:r>
          </w:p>
        </w:tc>
      </w:tr>
      <w:tr w:rsidR="00D948B1" w:rsidRPr="00D948B1" w:rsidTr="000E5554">
        <w:trPr>
          <w:trHeight w:val="2469"/>
        </w:trPr>
        <w:tc>
          <w:tcPr>
            <w:tcW w:w="74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  <w:gridSpan w:val="2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" w:line="261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укрепление здоровья обучающихся. Повышение уровня мотивации обучающихся к безопасному,</w:t>
            </w: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здоровому образу жизни. </w:t>
            </w:r>
          </w:p>
          <w:p w:rsidR="00D948B1" w:rsidRPr="00D948B1" w:rsidRDefault="00D948B1" w:rsidP="00D948B1">
            <w:pPr>
              <w:widowControl w:val="0"/>
              <w:tabs>
                <w:tab w:val="center" w:pos="545"/>
                <w:tab w:val="center" w:pos="708"/>
                <w:tab w:val="center" w:pos="1781"/>
                <w:tab w:val="center" w:pos="2314"/>
                <w:tab w:val="center" w:pos="2602"/>
                <w:tab w:val="center" w:pos="3380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обучающихся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участию в физкультурно- </w:t>
            </w:r>
          </w:p>
          <w:p w:rsidR="00D948B1" w:rsidRPr="00D948B1" w:rsidRDefault="00D948B1" w:rsidP="00D948B1">
            <w:pPr>
              <w:widowControl w:val="0"/>
              <w:tabs>
                <w:tab w:val="center" w:pos="559"/>
                <w:tab w:val="center" w:pos="726"/>
                <w:tab w:val="center" w:pos="2089"/>
                <w:tab w:val="center" w:pos="2714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спортивных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мероприятиях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различных уровней </w:t>
            </w:r>
          </w:p>
        </w:tc>
      </w:tr>
      <w:tr w:rsidR="00D948B1" w:rsidRPr="00D948B1" w:rsidTr="000E5554">
        <w:trPr>
          <w:trHeight w:val="4151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5.5.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1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индивидуальной работы с мотивированными обучающимися с целью организации участия в физкультурно- спортивных мероприятиях регионального уровня.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376"/>
                <w:tab w:val="center" w:pos="489"/>
                <w:tab w:val="center" w:pos="1645"/>
                <w:tab w:val="center" w:pos="21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0E5554">
              <w:rPr>
                <w:rFonts w:ascii="Times New Roman" w:eastAsia="Times New Roman" w:hAnsi="Times New Roman" w:cs="Times New Roman"/>
                <w:sz w:val="24"/>
                <w:szCs w:val="24"/>
              </w:rPr>
              <w:t>улик Д.Д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учитель физической культуры</w:t>
            </w:r>
          </w:p>
          <w:p w:rsidR="00D948B1" w:rsidRPr="00D948B1" w:rsidRDefault="000E5554" w:rsidP="00D948B1">
            <w:pPr>
              <w:widowControl w:val="0"/>
              <w:tabs>
                <w:tab w:val="center" w:pos="376"/>
                <w:tab w:val="center" w:pos="489"/>
                <w:tab w:val="center" w:pos="1645"/>
                <w:tab w:val="center" w:pos="213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Уржумцева О.В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Третьякова Н.В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заместител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2" w:lineRule="auto"/>
              <w:ind w:left="83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Премирование педагогов за призовые места в соревнованиях различного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уровня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соответствии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Положением об оплате МБОУ «</w:t>
            </w:r>
            <w:r w:rsidR="000E555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СОШ</w:t>
            </w:r>
            <w:r w:rsidR="000E5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ПМО»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7" w:line="262" w:lineRule="auto"/>
              <w:ind w:left="83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размещение информации об итогах мероприятий на официальном сайте  школы, в официальной группе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школы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ВКонтакте </w:t>
            </w:r>
          </w:p>
        </w:tc>
        <w:tc>
          <w:tcPr>
            <w:tcW w:w="40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598"/>
                <w:tab w:val="center" w:pos="777"/>
                <w:tab w:val="center" w:pos="2340"/>
                <w:tab w:val="center" w:pos="3040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участия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 в физкультурно- спортивных мероприятиях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регионального уровня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75" w:type="dxa"/>
        <w:tblInd w:w="-415" w:type="dxa"/>
        <w:tblLayout w:type="fixed"/>
        <w:tblCellMar>
          <w:top w:w="9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3237"/>
        <w:gridCol w:w="24"/>
        <w:gridCol w:w="2373"/>
        <w:gridCol w:w="57"/>
        <w:gridCol w:w="20"/>
        <w:gridCol w:w="1860"/>
        <w:gridCol w:w="20"/>
        <w:gridCol w:w="2730"/>
        <w:gridCol w:w="20"/>
        <w:gridCol w:w="3944"/>
        <w:gridCol w:w="535"/>
        <w:gridCol w:w="24"/>
      </w:tblGrid>
      <w:tr w:rsidR="00D948B1" w:rsidRPr="00D948B1" w:rsidTr="000E5554">
        <w:trPr>
          <w:gridAfter w:val="1"/>
          <w:wAfter w:w="24" w:type="dxa"/>
          <w:trHeight w:val="562"/>
        </w:trPr>
        <w:tc>
          <w:tcPr>
            <w:tcW w:w="15551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УЧИТЕЛЬ. ШКОЛЬНАЯ КОМАНДА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2</w:t>
            </w:r>
            <w:r w:rsidR="00012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012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планируем </w:t>
            </w:r>
            <w:r w:rsidR="000E55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 </w:t>
            </w:r>
          </w:p>
        </w:tc>
      </w:tr>
      <w:tr w:rsidR="00D948B1" w:rsidRPr="00D948B1" w:rsidTr="000E5554">
        <w:trPr>
          <w:trHeight w:val="6083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6.1. </w:t>
            </w:r>
          </w:p>
        </w:tc>
        <w:tc>
          <w:tcPr>
            <w:tcW w:w="3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Методическое сопровождение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педагогических работников.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-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наставничества Охват учителей диагностикой профессиональных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-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компетенций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(федеральной, региональной, самодиагностикой) </w:t>
            </w:r>
          </w:p>
        </w:tc>
        <w:tc>
          <w:tcPr>
            <w:tcW w:w="2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-311" w:right="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0E5554" w:rsidP="00D948B1">
            <w:pPr>
              <w:widowControl w:val="0"/>
              <w:autoSpaceDE w:val="0"/>
              <w:autoSpaceDN w:val="0"/>
              <w:spacing w:after="0" w:line="250" w:lineRule="auto"/>
              <w:ind w:left="83"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Третьякова Н.В., 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ректора по УВР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E5554" w:rsidRDefault="00D948B1" w:rsidP="00D948B1">
            <w:pPr>
              <w:widowControl w:val="0"/>
              <w:autoSpaceDE w:val="0"/>
              <w:autoSpaceDN w:val="0"/>
              <w:spacing w:after="0" w:line="250" w:lineRule="auto"/>
              <w:ind w:left="83"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Старченко И.В.,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0" w:lineRule="auto"/>
              <w:ind w:left="83"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7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7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разъяснительной работы с педагогическими кадрами о порядке  и формах диагностики профессиональных дефицитов педагогических работников образовательных организаций с возможностью получения индивидуального плана в соответствии с распоряжением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57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Минпросвещения России от 27.08.2021 № Р-201.</w:t>
            </w: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 педагогических работников к прохождению диагностики профессиональных компетенций.</w:t>
            </w: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-1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</w:t>
            </w:r>
            <w:r w:rsidR="000E555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0 % педагогических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-1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Работников прошли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-1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 профессиональных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-1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затруднений  </w:t>
            </w:r>
          </w:p>
        </w:tc>
        <w:tc>
          <w:tcPr>
            <w:tcW w:w="53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8B1" w:rsidRPr="00D948B1" w:rsidTr="000E5554">
        <w:trPr>
          <w:gridAfter w:val="1"/>
          <w:wAfter w:w="24" w:type="dxa"/>
          <w:trHeight w:val="1666"/>
        </w:trPr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6.2. </w:t>
            </w:r>
          </w:p>
        </w:tc>
        <w:tc>
          <w:tcPr>
            <w:tcW w:w="32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3" w:line="238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повышения квалификации работников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4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аместитель</w:t>
            </w:r>
          </w:p>
          <w:p w:rsidR="00D948B1" w:rsidRPr="00D948B1" w:rsidRDefault="00D948B1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D948B1">
            <w:pPr>
              <w:widowControl w:val="0"/>
              <w:autoSpaceDE w:val="0"/>
              <w:autoSpaceDN w:val="0"/>
              <w:spacing w:after="0" w:line="240" w:lineRule="auto"/>
              <w:ind w:left="83"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директор школы </w:t>
            </w:r>
          </w:p>
        </w:tc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7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4" w:line="258" w:lineRule="auto"/>
              <w:ind w:left="83"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Удостоверение о прохождении курсов повышения </w:t>
            </w:r>
          </w:p>
          <w:p w:rsidR="00D948B1" w:rsidRPr="00D948B1" w:rsidRDefault="00D948B1" w:rsidP="00D948B1">
            <w:pPr>
              <w:widowControl w:val="0"/>
              <w:tabs>
                <w:tab w:val="center" w:pos="651"/>
                <w:tab w:val="center" w:pos="846"/>
                <w:tab w:val="center" w:pos="1990"/>
                <w:tab w:val="center" w:pos="258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квалификации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переподготовке(диплом)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49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повышения квалификации по программам из федерального реестра 100% управленческой команды в области работы с единым штатным расписанием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79" w:type="dxa"/>
        <w:tblInd w:w="-415" w:type="dxa"/>
        <w:tblCellMar>
          <w:top w:w="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3088"/>
        <w:gridCol w:w="220"/>
        <w:gridCol w:w="2504"/>
        <w:gridCol w:w="1648"/>
        <w:gridCol w:w="2232"/>
        <w:gridCol w:w="803"/>
        <w:gridCol w:w="4336"/>
      </w:tblGrid>
      <w:tr w:rsidR="00D948B1" w:rsidRPr="00D948B1" w:rsidTr="009F36E3">
        <w:trPr>
          <w:trHeight w:val="286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8B1" w:rsidRPr="00D948B1" w:rsidTr="009F36E3">
        <w:trPr>
          <w:trHeight w:val="2494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6.3. </w:t>
            </w:r>
          </w:p>
        </w:tc>
        <w:tc>
          <w:tcPr>
            <w:tcW w:w="33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6" w:line="248" w:lineRule="auto"/>
              <w:ind w:left="83"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методического сопровождения педагогических работников  (в том числе и по индивидуальным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6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образовательным маршрутам ИОМ)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ind w:left="83"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30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педагогов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школы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зам.директором,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курирующим данное направление, в том числе и с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муниципальными методистами  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6" w:line="238" w:lineRule="auto"/>
              <w:ind w:left="84"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педагогических работников получают поддержку региональных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методистов, ИОМ  разработаны </w:t>
            </w:r>
          </w:p>
        </w:tc>
      </w:tr>
      <w:tr w:rsidR="00D948B1" w:rsidRPr="00D948B1" w:rsidTr="009F36E3">
        <w:trPr>
          <w:trHeight w:val="1942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6.4. </w:t>
            </w:r>
          </w:p>
        </w:tc>
        <w:tc>
          <w:tcPr>
            <w:tcW w:w="33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4" w:line="238" w:lineRule="auto"/>
              <w:ind w:left="83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повышения квалификации работников по программам из </w:t>
            </w:r>
          </w:p>
          <w:p w:rsidR="00D948B1" w:rsidRPr="00D948B1" w:rsidRDefault="00D948B1" w:rsidP="00D948B1">
            <w:pPr>
              <w:widowControl w:val="0"/>
              <w:tabs>
                <w:tab w:val="center" w:pos="946"/>
                <w:tab w:val="center" w:pos="1229"/>
                <w:tab w:val="center" w:pos="2263"/>
                <w:tab w:val="center" w:pos="29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федерального реестра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ind w:left="83"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22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Удостоверение прохождении повышения квалификации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3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переподготовке </w:t>
            </w:r>
          </w:p>
          <w:p w:rsidR="00D948B1" w:rsidRPr="00D948B1" w:rsidRDefault="00D948B1" w:rsidP="00D948B1">
            <w:pPr>
              <w:widowControl w:val="0"/>
              <w:tabs>
                <w:tab w:val="center" w:pos="441"/>
                <w:tab w:val="center" w:pos="574"/>
                <w:tab w:val="center" w:pos="1173"/>
                <w:tab w:val="center" w:pos="15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(диплом)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курсов и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5" w:line="238" w:lineRule="auto"/>
              <w:ind w:left="84"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три года, 100% педагогических работников повысили квалификацию по программам из федерального реестра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8B1" w:rsidRPr="00D948B1" w:rsidTr="009F36E3">
        <w:tblPrEx>
          <w:tblCellMar>
            <w:top w:w="9" w:type="dxa"/>
            <w:right w:w="35" w:type="dxa"/>
          </w:tblCellMar>
        </w:tblPrEx>
        <w:trPr>
          <w:trHeight w:val="7187"/>
        </w:trPr>
        <w:tc>
          <w:tcPr>
            <w:tcW w:w="7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6.5. </w:t>
            </w:r>
          </w:p>
        </w:tc>
        <w:tc>
          <w:tcPr>
            <w:tcW w:w="3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педагогов конкурсном движении </w:t>
            </w:r>
          </w:p>
        </w:tc>
        <w:tc>
          <w:tcPr>
            <w:tcW w:w="22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D948B1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F36E3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="009F36E3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ind w:left="83" w:righ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ежегодно </w:t>
            </w:r>
          </w:p>
        </w:tc>
        <w:tc>
          <w:tcPr>
            <w:tcW w:w="30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83" w:righ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Премирование педагогов, участвующих в конкурсном движении повышения профессионального мастерства 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40" w:line="238" w:lineRule="auto"/>
              <w:ind w:left="84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Результативное участие педагогов в конкурсном движении на муниципальном, региональном  уровнях</w:t>
            </w: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ind w:left="84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  локальный  акт о системе материального и нематериального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9" w:line="238" w:lineRule="auto"/>
              <w:ind w:left="84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стимулирования участников профессиональных конкурсов, синхронизация его с положением об оплате труда и коллективным договором.</w:t>
            </w: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0" w:line="244" w:lineRule="auto"/>
              <w:ind w:left="84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Создана система мотивирования/стимулирования педагогических работников, занимающих активную позицию в конкурсном движении, принимающих участие в профессиональных конкурсах. </w:t>
            </w:r>
          </w:p>
          <w:p w:rsidR="00D948B1" w:rsidRPr="00D948B1" w:rsidRDefault="00D948B1" w:rsidP="009F36E3">
            <w:pPr>
              <w:widowControl w:val="0"/>
              <w:autoSpaceDE w:val="0"/>
              <w:autoSpaceDN w:val="0"/>
              <w:spacing w:after="13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 для педагогов календарь активностей (очные и дистанционные конкурсы профмастерства, олимпиады и диктанты, обучающие </w:t>
            </w:r>
            <w:r w:rsidR="009F36E3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 и конференции и т.д.).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79" w:type="dxa"/>
        <w:tblInd w:w="-415" w:type="dxa"/>
        <w:tblCellMar>
          <w:top w:w="6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648"/>
        <w:gridCol w:w="3035"/>
        <w:gridCol w:w="4336"/>
      </w:tblGrid>
      <w:tr w:rsidR="00D948B1" w:rsidRPr="00D948B1" w:rsidTr="0081350C">
        <w:trPr>
          <w:trHeight w:val="56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48B1" w:rsidRPr="00D948B1" w:rsidTr="009F36E3">
        <w:trPr>
          <w:trHeight w:val="56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0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7" w:line="240" w:lineRule="auto"/>
              <w:ind w:right="6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«Школьный климат»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9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1</w:t>
            </w:r>
            <w:r w:rsidR="009F3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баллов, планируем 1</w:t>
            </w:r>
            <w:r w:rsidR="009F36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 </w:t>
            </w:r>
          </w:p>
        </w:tc>
      </w:tr>
      <w:tr w:rsidR="00D948B1" w:rsidRPr="00D948B1" w:rsidTr="009F36E3">
        <w:trPr>
          <w:trHeight w:val="1114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коворкинга в образовательной организации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411"/>
                <w:tab w:val="center" w:pos="534"/>
                <w:tab w:val="center" w:pos="1555"/>
                <w:tab w:val="center" w:pos="202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F36E3">
              <w:rPr>
                <w:rFonts w:ascii="Times New Roman" w:eastAsia="Calibri" w:hAnsi="Times New Roman" w:cs="Times New Roman"/>
                <w:sz w:val="24"/>
                <w:szCs w:val="24"/>
              </w:rPr>
              <w:t>Жалнина И.А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директор школы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576"/>
                <w:tab w:val="center" w:pos="749"/>
                <w:tab w:val="center" w:pos="1880"/>
                <w:tab w:val="center" w:pos="2442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эффективную работу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Коворкинг-зоны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48B1" w:rsidRPr="00D948B1" w:rsidTr="009F36E3">
        <w:trPr>
          <w:trHeight w:val="1980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7.2.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340"/>
                <w:tab w:val="center" w:pos="442"/>
                <w:tab w:val="center" w:pos="1352"/>
                <w:tab w:val="center" w:pos="1756"/>
              </w:tabs>
              <w:autoSpaceDE w:val="0"/>
              <w:autoSpaceDN w:val="0"/>
              <w:spacing w:after="2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штате педагога – психолога, социального педагога, логопеда.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576"/>
                <w:tab w:val="center" w:pos="749"/>
                <w:tab w:val="center" w:pos="1880"/>
                <w:tab w:val="center" w:pos="2442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эффективную работу.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материального и нематериального стимулирования педагогов. 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психологическ</w:t>
            </w:r>
            <w:r w:rsidR="009F36E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й, логопедической помощи обучающимся всех целевых групп</w:t>
            </w:r>
          </w:p>
        </w:tc>
      </w:tr>
      <w:tr w:rsidR="009F36E3" w:rsidRPr="00D948B1" w:rsidTr="009F36E3">
        <w:trPr>
          <w:trHeight w:val="1425"/>
        </w:trPr>
        <w:tc>
          <w:tcPr>
            <w:tcW w:w="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7.3.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  <w:t>Формирование психологически благоприятного школьного пространства для обучающихся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9F36E3" w:rsidRPr="004557CC" w:rsidRDefault="009F36E3" w:rsidP="009F36E3">
            <w:pPr>
              <w:widowControl w:val="0"/>
              <w:autoSpaceDE w:val="0"/>
              <w:autoSpaceDN w:val="0"/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tabs>
                <w:tab w:val="center" w:pos="576"/>
                <w:tab w:val="center" w:pos="749"/>
                <w:tab w:val="center" w:pos="1880"/>
                <w:tab w:val="center" w:pos="2442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 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эффективную работу.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Комфортное пребывание обучающихся в школе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внутришкольного пространства.</w:t>
            </w:r>
          </w:p>
        </w:tc>
      </w:tr>
      <w:tr w:rsidR="009F36E3" w:rsidRPr="00D948B1" w:rsidTr="009F36E3">
        <w:trPr>
          <w:trHeight w:val="360"/>
        </w:trPr>
        <w:tc>
          <w:tcPr>
            <w:tcW w:w="74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7.4.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</w:pPr>
            <w:r w:rsidRPr="00D948B1">
              <w:rPr>
                <w:rFonts w:ascii="Times New Roman" w:eastAsia="Times New Roman" w:hAnsi="Times New Roman" w:cs="Times New Roman"/>
                <w:color w:val="101828"/>
                <w:sz w:val="24"/>
                <w:szCs w:val="24"/>
                <w:shd w:val="clear" w:color="auto" w:fill="EAF3FF"/>
              </w:rPr>
              <w:t>Профилактика травли в образовательной среде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Комфортное пребывание обучающихся в школе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доброжелательного климата в классных коллективах</w:t>
            </w:r>
          </w:p>
        </w:tc>
      </w:tr>
      <w:tr w:rsidR="00D948B1" w:rsidRPr="00D948B1" w:rsidTr="009F36E3">
        <w:trPr>
          <w:trHeight w:val="562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0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012C2B">
            <w:pPr>
              <w:widowControl w:val="0"/>
              <w:autoSpaceDE w:val="0"/>
              <w:autoSpaceDN w:val="0"/>
              <w:spacing w:after="17" w:line="240" w:lineRule="auto"/>
              <w:ind w:right="6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 «Образовательная среда»</w:t>
            </w:r>
          </w:p>
          <w:p w:rsidR="00D948B1" w:rsidRPr="00D948B1" w:rsidRDefault="00D948B1" w:rsidP="00012C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(по результатам самодиагностики было 1</w:t>
            </w:r>
            <w:r w:rsidR="00012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D948B1" w:rsidRPr="00D948B1" w:rsidTr="009F36E3">
        <w:trPr>
          <w:trHeight w:val="1114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8.1.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3" w:line="238" w:lineRule="auto"/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педагогов и обучающихся школы на платформе ФГИС «Моя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576"/>
                <w:tab w:val="center" w:pos="749"/>
                <w:tab w:val="center" w:pos="1880"/>
                <w:tab w:val="center" w:pos="2442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эффективную работу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ФГИС «Моя школа» </w:t>
            </w:r>
          </w:p>
        </w:tc>
      </w:tr>
      <w:tr w:rsidR="00D948B1" w:rsidRPr="00D948B1" w:rsidTr="009F36E3">
        <w:trPr>
          <w:trHeight w:val="2497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8.2.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4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федеральной  государственной информационной  системы «Моя школа», в том числе верифицированного цифрового образовательного контента,  при реализации основных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tabs>
                <w:tab w:val="center" w:pos="411"/>
                <w:tab w:val="center" w:pos="534"/>
                <w:tab w:val="center" w:pos="1555"/>
                <w:tab w:val="center" w:pos="202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, директор школы</w:t>
            </w:r>
            <w:r w:rsidR="00D948B1"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1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Вовлечены все педагогические  работники к использованию в  работе  федеральной  государственной информационной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«Моя школа», в том числе верифицированного цифрового образовательного контента,  при реализации 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1440" w:right="1539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79" w:type="dxa"/>
        <w:tblInd w:w="-415" w:type="dxa"/>
        <w:tblCellMar>
          <w:top w:w="5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3307"/>
        <w:gridCol w:w="2504"/>
        <w:gridCol w:w="1648"/>
        <w:gridCol w:w="3035"/>
        <w:gridCol w:w="4336"/>
      </w:tblGrid>
      <w:tr w:rsidR="00D948B1" w:rsidRPr="00D948B1" w:rsidTr="00A9646D">
        <w:trPr>
          <w:trHeight w:val="2218"/>
        </w:trPr>
        <w:tc>
          <w:tcPr>
            <w:tcW w:w="74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  в соответствии с Методическими  рекомендациями Федерального  института цифровой  трансформации в сфере  образования </w:t>
            </w:r>
          </w:p>
        </w:tc>
        <w:tc>
          <w:tcPr>
            <w:tcW w:w="25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7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  в соответствии с Методическими 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рекомендациями Федерального  института цифровой  трансформации в сфере  образования </w:t>
            </w:r>
          </w:p>
        </w:tc>
      </w:tr>
      <w:tr w:rsidR="00D948B1" w:rsidRPr="00D948B1" w:rsidTr="00A9646D">
        <w:trPr>
          <w:trHeight w:val="1390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8.3.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324"/>
                <w:tab w:val="center" w:pos="422"/>
                <w:tab w:val="center" w:pos="1134"/>
                <w:tab w:val="center" w:pos="1473"/>
                <w:tab w:val="center" w:pos="1978"/>
                <w:tab w:val="center" w:pos="257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лекциях,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совещаниях, конференциях и </w:t>
            </w:r>
          </w:p>
          <w:p w:rsidR="00D948B1" w:rsidRPr="00D948B1" w:rsidRDefault="00D948B1" w:rsidP="00D948B1">
            <w:pPr>
              <w:widowControl w:val="0"/>
              <w:tabs>
                <w:tab w:val="center" w:pos="190"/>
                <w:tab w:val="center" w:pos="247"/>
                <w:tab w:val="center" w:pos="793"/>
                <w:tab w:val="center" w:pos="1030"/>
                <w:tab w:val="center" w:pos="1369"/>
                <w:tab w:val="center" w:pos="1779"/>
                <w:tab w:val="center" w:pos="2118"/>
                <w:tab w:val="center" w:pos="2751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КПК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базе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ИКОП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«Сферум» 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F36E3" w:rsidRDefault="00D948B1" w:rsidP="009F36E3">
            <w:pPr>
              <w:widowControl w:val="0"/>
              <w:tabs>
                <w:tab w:val="center" w:pos="395"/>
                <w:tab w:val="center" w:pos="514"/>
                <w:tab w:val="center" w:pos="1583"/>
                <w:tab w:val="center" w:pos="20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6E3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Третьякова Н.В.,</w:t>
            </w:r>
            <w:r w:rsidR="009F36E3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</w:t>
            </w:r>
          </w:p>
          <w:p w:rsidR="009F36E3" w:rsidRPr="00D948B1" w:rsidRDefault="009F36E3" w:rsidP="009F36E3">
            <w:pPr>
              <w:widowControl w:val="0"/>
              <w:autoSpaceDE w:val="0"/>
              <w:autoSpaceDN w:val="0"/>
              <w:spacing w:after="0" w:line="250" w:lineRule="auto"/>
              <w:ind w:right="-4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по УВР;</w:t>
            </w:r>
          </w:p>
          <w:p w:rsidR="00D948B1" w:rsidRPr="00D948B1" w:rsidRDefault="009F36E3" w:rsidP="009F36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И.А.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директор школы 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2024-202</w:t>
            </w:r>
            <w:r w:rsidR="00C4014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Мотивация педагогов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374"/>
                <w:tab w:val="center" w:pos="487"/>
                <w:tab w:val="center" w:pos="1098"/>
                <w:tab w:val="center" w:pos="1427"/>
                <w:tab w:val="center" w:pos="1614"/>
                <w:tab w:val="center" w:pos="2097"/>
                <w:tab w:val="center" w:pos="2299"/>
                <w:tab w:val="center" w:pos="298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базе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ИКОП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(«Сферум») профессиональных сообществ педагогов для обмена опытом и помощи начинающим учителям </w:t>
            </w:r>
          </w:p>
        </w:tc>
      </w:tr>
      <w:tr w:rsidR="00D948B1" w:rsidRPr="00D948B1" w:rsidTr="00A9646D">
        <w:trPr>
          <w:trHeight w:val="4703"/>
        </w:trPr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8.4. </w:t>
            </w:r>
          </w:p>
        </w:tc>
        <w:tc>
          <w:tcPr>
            <w:tcW w:w="3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12" w:line="26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IT- оборудованием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соответствии утвержденным Стандартом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8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оснащения государственных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общеобразовательных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22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организаций, осуществляющих образовательную </w:t>
            </w:r>
          </w:p>
          <w:p w:rsidR="00D948B1" w:rsidRPr="00D948B1" w:rsidRDefault="00D948B1" w:rsidP="009F36E3">
            <w:pPr>
              <w:widowControl w:val="0"/>
              <w:tabs>
                <w:tab w:val="center" w:pos="519"/>
                <w:tab w:val="center" w:pos="675"/>
                <w:tab w:val="center" w:pos="1306"/>
                <w:tab w:val="center" w:pos="1709"/>
                <w:tab w:val="center" w:pos="1986"/>
                <w:tab w:val="center" w:pos="2580"/>
              </w:tabs>
              <w:autoSpaceDE w:val="0"/>
              <w:autoSpaceDN w:val="0"/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субъектах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Российской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Федерации, компьютерным, мультимедийным,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презентационным </w:t>
            </w:r>
          </w:p>
          <w:p w:rsidR="00D948B1" w:rsidRPr="00D948B1" w:rsidRDefault="00D948B1" w:rsidP="00D948B1">
            <w:pPr>
              <w:widowControl w:val="0"/>
              <w:tabs>
                <w:tab w:val="center" w:pos="607"/>
                <w:tab w:val="center" w:pos="789"/>
                <w:tab w:val="center" w:pos="2330"/>
                <w:tab w:val="center" w:pos="30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оборудованием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программным обеспечением</w:t>
            </w:r>
          </w:p>
        </w:tc>
        <w:tc>
          <w:tcPr>
            <w:tcW w:w="2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9F36E3" w:rsidP="00D948B1">
            <w:pPr>
              <w:widowControl w:val="0"/>
              <w:autoSpaceDE w:val="0"/>
              <w:autoSpaceDN w:val="0"/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Жалнина И.А</w:t>
            </w:r>
            <w:r w:rsidR="00D948B1"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., директор школы</w:t>
            </w:r>
          </w:p>
        </w:tc>
        <w:tc>
          <w:tcPr>
            <w:tcW w:w="1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center" w:pos="455"/>
                <w:tab w:val="center" w:pos="592"/>
                <w:tab w:val="center" w:pos="1636"/>
                <w:tab w:val="center" w:pos="2125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условий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</w:t>
            </w:r>
            <w:r w:rsidR="009F36E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среды </w:t>
            </w:r>
          </w:p>
        </w:tc>
        <w:tc>
          <w:tcPr>
            <w:tcW w:w="43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948B1" w:rsidRPr="00D948B1" w:rsidRDefault="00D948B1" w:rsidP="00D948B1">
            <w:pPr>
              <w:widowControl w:val="0"/>
              <w:tabs>
                <w:tab w:val="right" w:pos="2646"/>
                <w:tab w:val="right" w:pos="3437"/>
              </w:tabs>
              <w:autoSpaceDE w:val="0"/>
              <w:autoSpaceDN w:val="0"/>
              <w:spacing w:after="2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оснащенность не менее 100% учебных классов средствами отображения информации в соответствии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Стандартом оснащения государственных и муниципальных общеобразовательных организаций, осуществляющих образовательную деятельность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субъектах Российской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Федерации, компьютерным, мультимедийным, презентационным оборудованием </w:t>
            </w: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D948B1" w:rsidRPr="00D948B1" w:rsidRDefault="00D948B1" w:rsidP="00D948B1">
            <w:pPr>
              <w:widowControl w:val="0"/>
              <w:autoSpaceDE w:val="0"/>
              <w:autoSpaceDN w:val="0"/>
              <w:spacing w:after="0" w:line="240" w:lineRule="auto"/>
              <w:ind w:left="1" w:right="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программным обеспечением»</w:t>
            </w:r>
          </w:p>
        </w:tc>
      </w:tr>
    </w:tbl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307"/>
        <w:rPr>
          <w:rFonts w:ascii="Times New Roman" w:eastAsia="Times New Roman" w:hAnsi="Times New Roman" w:cs="Times New Roman"/>
          <w:sz w:val="24"/>
          <w:szCs w:val="24"/>
        </w:rPr>
      </w:pPr>
      <w:r w:rsidRPr="00D94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307"/>
        <w:rPr>
          <w:rFonts w:ascii="Times New Roman" w:eastAsia="Times New Roman" w:hAnsi="Times New Roman" w:cs="Times New Roman"/>
          <w:sz w:val="24"/>
          <w:szCs w:val="24"/>
        </w:rPr>
      </w:pPr>
      <w:r w:rsidRPr="00D94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48B1" w:rsidRPr="00D948B1" w:rsidRDefault="00D948B1" w:rsidP="00D948B1">
      <w:pPr>
        <w:widowControl w:val="0"/>
        <w:autoSpaceDE w:val="0"/>
        <w:autoSpaceDN w:val="0"/>
        <w:spacing w:after="0" w:line="240" w:lineRule="auto"/>
        <w:ind w:left="-307"/>
        <w:rPr>
          <w:rFonts w:ascii="Times New Roman" w:eastAsia="Times New Roman" w:hAnsi="Times New Roman" w:cs="Times New Roman"/>
          <w:sz w:val="24"/>
          <w:szCs w:val="24"/>
        </w:rPr>
      </w:pPr>
      <w:r w:rsidRPr="00D94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48B1" w:rsidRPr="00012C2B" w:rsidRDefault="00D948B1" w:rsidP="00D948B1">
      <w:pPr>
        <w:widowControl w:val="0"/>
        <w:autoSpaceDE w:val="0"/>
        <w:autoSpaceDN w:val="0"/>
        <w:spacing w:after="0" w:line="236" w:lineRule="auto"/>
        <w:ind w:left="-307" w:right="14206"/>
        <w:rPr>
          <w:rFonts w:ascii="Times New Roman" w:eastAsia="Times New Roman" w:hAnsi="Times New Roman" w:cs="Times New Roman"/>
          <w:sz w:val="24"/>
          <w:szCs w:val="24"/>
        </w:rPr>
      </w:pPr>
      <w:r w:rsidRPr="00D948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sectPr w:rsidR="00D948B1" w:rsidRPr="00012C2B" w:rsidSect="00E3729D">
      <w:headerReference w:type="default" r:id="rId17"/>
      <w:pgSz w:w="16838" w:h="11906" w:orient="landscape"/>
      <w:pgMar w:top="1134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05C" w:rsidRDefault="0014105C">
      <w:pPr>
        <w:spacing w:after="0" w:line="240" w:lineRule="auto"/>
      </w:pPr>
      <w:r>
        <w:separator/>
      </w:r>
    </w:p>
  </w:endnote>
  <w:endnote w:type="continuationSeparator" w:id="0">
    <w:p w:rsidR="0014105C" w:rsidRDefault="0014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7780048"/>
      <w:docPartObj>
        <w:docPartGallery w:val="Page Numbers (Bottom of Page)"/>
        <w:docPartUnique/>
      </w:docPartObj>
    </w:sdtPr>
    <w:sdtContent>
      <w:p w:rsidR="00597CD7" w:rsidRDefault="00597CD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019">
          <w:rPr>
            <w:noProof/>
          </w:rPr>
          <w:t>172</w:t>
        </w:r>
        <w:r>
          <w:rPr>
            <w:noProof/>
          </w:rPr>
          <w:fldChar w:fldCharType="end"/>
        </w:r>
      </w:p>
    </w:sdtContent>
  </w:sdt>
  <w:p w:rsidR="00597CD7" w:rsidRDefault="00597CD7">
    <w:pPr>
      <w:pStyle w:val="aff1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05C" w:rsidRDefault="0014105C">
      <w:pPr>
        <w:spacing w:after="0" w:line="240" w:lineRule="auto"/>
      </w:pPr>
      <w:r>
        <w:separator/>
      </w:r>
    </w:p>
  </w:footnote>
  <w:footnote w:type="continuationSeparator" w:id="0">
    <w:p w:rsidR="0014105C" w:rsidRDefault="0014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8253201"/>
      <w:docPartObj>
        <w:docPartGallery w:val="Page Numbers (Top of Page)"/>
        <w:docPartUnique/>
      </w:docPartObj>
    </w:sdtPr>
    <w:sdtContent>
      <w:p w:rsidR="00597CD7" w:rsidRDefault="00597CD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019">
          <w:rPr>
            <w:noProof/>
          </w:rPr>
          <w:t>176</w:t>
        </w:r>
        <w:r>
          <w:fldChar w:fldCharType="end"/>
        </w:r>
      </w:p>
    </w:sdtContent>
  </w:sdt>
  <w:p w:rsidR="00597CD7" w:rsidRDefault="00597CD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138479"/>
      <w:docPartObj>
        <w:docPartGallery w:val="Page Numbers (Top of Page)"/>
        <w:docPartUnique/>
      </w:docPartObj>
    </w:sdtPr>
    <w:sdtContent>
      <w:p w:rsidR="00597CD7" w:rsidRDefault="00597CD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019">
          <w:rPr>
            <w:noProof/>
          </w:rPr>
          <w:t>181</w:t>
        </w:r>
        <w:r>
          <w:fldChar w:fldCharType="end"/>
        </w:r>
      </w:p>
    </w:sdtContent>
  </w:sdt>
  <w:p w:rsidR="00597CD7" w:rsidRDefault="00597CD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674FC"/>
    <w:multiLevelType w:val="hybridMultilevel"/>
    <w:tmpl w:val="3BB87370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" w15:restartNumberingAfterBreak="0">
    <w:nsid w:val="0949593E"/>
    <w:multiLevelType w:val="hybridMultilevel"/>
    <w:tmpl w:val="F6BAFE88"/>
    <w:lvl w:ilvl="0" w:tplc="4042AA1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7FAF"/>
    <w:multiLevelType w:val="hybridMultilevel"/>
    <w:tmpl w:val="6E96E5E2"/>
    <w:lvl w:ilvl="0" w:tplc="04190001">
      <w:start w:val="1"/>
      <w:numFmt w:val="bullet"/>
      <w:lvlText w:val="·"/>
      <w:lvlJc w:val="left"/>
      <w:pPr>
        <w:ind w:left="230" w:hanging="200"/>
      </w:pPr>
      <w:rPr>
        <w:rFonts w:ascii="Symbol" w:hAnsi="Symbol" w:hint="default"/>
      </w:rPr>
    </w:lvl>
    <w:lvl w:ilvl="1" w:tplc="4314E646">
      <w:numFmt w:val="decimal"/>
      <w:lvlText w:val=""/>
      <w:lvlJc w:val="left"/>
    </w:lvl>
    <w:lvl w:ilvl="2" w:tplc="8BB2B37E">
      <w:numFmt w:val="decimal"/>
      <w:lvlText w:val=""/>
      <w:lvlJc w:val="left"/>
    </w:lvl>
    <w:lvl w:ilvl="3" w:tplc="6400D0BC">
      <w:numFmt w:val="decimal"/>
      <w:lvlText w:val=""/>
      <w:lvlJc w:val="left"/>
    </w:lvl>
    <w:lvl w:ilvl="4" w:tplc="68B8B592">
      <w:numFmt w:val="decimal"/>
      <w:lvlText w:val=""/>
      <w:lvlJc w:val="left"/>
    </w:lvl>
    <w:lvl w:ilvl="5" w:tplc="48845588">
      <w:numFmt w:val="decimal"/>
      <w:lvlText w:val=""/>
      <w:lvlJc w:val="left"/>
    </w:lvl>
    <w:lvl w:ilvl="6" w:tplc="9B4638C8">
      <w:numFmt w:val="decimal"/>
      <w:lvlText w:val=""/>
      <w:lvlJc w:val="left"/>
    </w:lvl>
    <w:lvl w:ilvl="7" w:tplc="DA3EF974">
      <w:numFmt w:val="decimal"/>
      <w:lvlText w:val=""/>
      <w:lvlJc w:val="left"/>
    </w:lvl>
    <w:lvl w:ilvl="8" w:tplc="661E0EF8">
      <w:numFmt w:val="decimal"/>
      <w:lvlText w:val=""/>
      <w:lvlJc w:val="left"/>
    </w:lvl>
  </w:abstractNum>
  <w:abstractNum w:abstractNumId="3" w15:restartNumberingAfterBreak="0">
    <w:nsid w:val="0AAA49C4"/>
    <w:multiLevelType w:val="hybridMultilevel"/>
    <w:tmpl w:val="307EDCE0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4" w15:restartNumberingAfterBreak="0">
    <w:nsid w:val="1C077E72"/>
    <w:multiLevelType w:val="hybridMultilevel"/>
    <w:tmpl w:val="0D3050D2"/>
    <w:lvl w:ilvl="0" w:tplc="8DCC6C5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5" w15:restartNumberingAfterBreak="0">
    <w:nsid w:val="1E1E0CB3"/>
    <w:multiLevelType w:val="hybridMultilevel"/>
    <w:tmpl w:val="A6AED47A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6" w15:restartNumberingAfterBreak="0">
    <w:nsid w:val="2297387A"/>
    <w:multiLevelType w:val="hybridMultilevel"/>
    <w:tmpl w:val="3D30B89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9BA"/>
    <w:multiLevelType w:val="multilevel"/>
    <w:tmpl w:val="95D0CDAA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08" w:hanging="2160"/>
      </w:pPr>
      <w:rPr>
        <w:rFonts w:hint="default"/>
      </w:rPr>
    </w:lvl>
  </w:abstractNum>
  <w:abstractNum w:abstractNumId="8" w15:restartNumberingAfterBreak="0">
    <w:nsid w:val="29031461"/>
    <w:multiLevelType w:val="hybridMultilevel"/>
    <w:tmpl w:val="8EA85156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9" w15:restartNumberingAfterBreak="0">
    <w:nsid w:val="32D67647"/>
    <w:multiLevelType w:val="hybridMultilevel"/>
    <w:tmpl w:val="C1F6A4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C3D6F"/>
    <w:multiLevelType w:val="hybridMultilevel"/>
    <w:tmpl w:val="2C02C068"/>
    <w:lvl w:ilvl="0" w:tplc="F1A84B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1E5578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2CFEFA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A68548">
      <w:start w:val="1"/>
      <w:numFmt w:val="decimal"/>
      <w:lvlRestart w:val="0"/>
      <w:lvlText w:val="%4."/>
      <w:lvlJc w:val="left"/>
      <w:pPr>
        <w:ind w:left="1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F679F6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4C33F2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08ABBC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14EE06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CC1AE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F75F2C"/>
    <w:multiLevelType w:val="hybridMultilevel"/>
    <w:tmpl w:val="D996F79E"/>
    <w:lvl w:ilvl="0" w:tplc="1EA628CE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CCE59C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2" w:tplc="3CF2695A">
      <w:numFmt w:val="bullet"/>
      <w:lvlText w:val="•"/>
      <w:lvlJc w:val="left"/>
      <w:pPr>
        <w:ind w:left="1653" w:hanging="240"/>
      </w:pPr>
      <w:rPr>
        <w:rFonts w:hint="default"/>
        <w:lang w:val="ru-RU" w:eastAsia="en-US" w:bidi="ar-SA"/>
      </w:rPr>
    </w:lvl>
    <w:lvl w:ilvl="3" w:tplc="FB86D0A4">
      <w:numFmt w:val="bullet"/>
      <w:lvlText w:val="•"/>
      <w:lvlJc w:val="left"/>
      <w:pPr>
        <w:ind w:left="2419" w:hanging="240"/>
      </w:pPr>
      <w:rPr>
        <w:rFonts w:hint="default"/>
        <w:lang w:val="ru-RU" w:eastAsia="en-US" w:bidi="ar-SA"/>
      </w:rPr>
    </w:lvl>
    <w:lvl w:ilvl="4" w:tplc="BDF62EE0">
      <w:numFmt w:val="bullet"/>
      <w:lvlText w:val="•"/>
      <w:lvlJc w:val="left"/>
      <w:pPr>
        <w:ind w:left="3186" w:hanging="240"/>
      </w:pPr>
      <w:rPr>
        <w:rFonts w:hint="default"/>
        <w:lang w:val="ru-RU" w:eastAsia="en-US" w:bidi="ar-SA"/>
      </w:rPr>
    </w:lvl>
    <w:lvl w:ilvl="5" w:tplc="9D2E877A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6" w:tplc="EBC0CE32">
      <w:numFmt w:val="bullet"/>
      <w:lvlText w:val="•"/>
      <w:lvlJc w:val="left"/>
      <w:pPr>
        <w:ind w:left="4719" w:hanging="240"/>
      </w:pPr>
      <w:rPr>
        <w:rFonts w:hint="default"/>
        <w:lang w:val="ru-RU" w:eastAsia="en-US" w:bidi="ar-SA"/>
      </w:rPr>
    </w:lvl>
    <w:lvl w:ilvl="7" w:tplc="F4FA9D0E">
      <w:numFmt w:val="bullet"/>
      <w:lvlText w:val="•"/>
      <w:lvlJc w:val="left"/>
      <w:pPr>
        <w:ind w:left="5486" w:hanging="240"/>
      </w:pPr>
      <w:rPr>
        <w:rFonts w:hint="default"/>
        <w:lang w:val="ru-RU" w:eastAsia="en-US" w:bidi="ar-SA"/>
      </w:rPr>
    </w:lvl>
    <w:lvl w:ilvl="8" w:tplc="A7364FE4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B352F7D"/>
    <w:multiLevelType w:val="hybridMultilevel"/>
    <w:tmpl w:val="32F06AF6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3" w15:restartNumberingAfterBreak="0">
    <w:nsid w:val="3CEB5409"/>
    <w:multiLevelType w:val="hybridMultilevel"/>
    <w:tmpl w:val="668EBF6E"/>
    <w:lvl w:ilvl="0" w:tplc="91D657BA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1CE7E4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2" w:tplc="A5B8378A">
      <w:numFmt w:val="bullet"/>
      <w:lvlText w:val="•"/>
      <w:lvlJc w:val="left"/>
      <w:pPr>
        <w:ind w:left="1653" w:hanging="240"/>
      </w:pPr>
      <w:rPr>
        <w:rFonts w:hint="default"/>
        <w:lang w:val="ru-RU" w:eastAsia="en-US" w:bidi="ar-SA"/>
      </w:rPr>
    </w:lvl>
    <w:lvl w:ilvl="3" w:tplc="12EAFF18">
      <w:numFmt w:val="bullet"/>
      <w:lvlText w:val="•"/>
      <w:lvlJc w:val="left"/>
      <w:pPr>
        <w:ind w:left="2419" w:hanging="240"/>
      </w:pPr>
      <w:rPr>
        <w:rFonts w:hint="default"/>
        <w:lang w:val="ru-RU" w:eastAsia="en-US" w:bidi="ar-SA"/>
      </w:rPr>
    </w:lvl>
    <w:lvl w:ilvl="4" w:tplc="0AD04D86">
      <w:numFmt w:val="bullet"/>
      <w:lvlText w:val="•"/>
      <w:lvlJc w:val="left"/>
      <w:pPr>
        <w:ind w:left="3186" w:hanging="240"/>
      </w:pPr>
      <w:rPr>
        <w:rFonts w:hint="default"/>
        <w:lang w:val="ru-RU" w:eastAsia="en-US" w:bidi="ar-SA"/>
      </w:rPr>
    </w:lvl>
    <w:lvl w:ilvl="5" w:tplc="6348380A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6" w:tplc="5F9EB866">
      <w:numFmt w:val="bullet"/>
      <w:lvlText w:val="•"/>
      <w:lvlJc w:val="left"/>
      <w:pPr>
        <w:ind w:left="4719" w:hanging="240"/>
      </w:pPr>
      <w:rPr>
        <w:rFonts w:hint="default"/>
        <w:lang w:val="ru-RU" w:eastAsia="en-US" w:bidi="ar-SA"/>
      </w:rPr>
    </w:lvl>
    <w:lvl w:ilvl="7" w:tplc="C958D92A">
      <w:numFmt w:val="bullet"/>
      <w:lvlText w:val="•"/>
      <w:lvlJc w:val="left"/>
      <w:pPr>
        <w:ind w:left="5486" w:hanging="240"/>
      </w:pPr>
      <w:rPr>
        <w:rFonts w:hint="default"/>
        <w:lang w:val="ru-RU" w:eastAsia="en-US" w:bidi="ar-SA"/>
      </w:rPr>
    </w:lvl>
    <w:lvl w:ilvl="8" w:tplc="D2267346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FB53A6B"/>
    <w:multiLevelType w:val="multilevel"/>
    <w:tmpl w:val="ACD4C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9534C1C"/>
    <w:multiLevelType w:val="multilevel"/>
    <w:tmpl w:val="1F708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A207CB6"/>
    <w:multiLevelType w:val="multilevel"/>
    <w:tmpl w:val="ADAC3B62"/>
    <w:lvl w:ilvl="0">
      <w:start w:val="5"/>
      <w:numFmt w:val="decimal"/>
      <w:lvlText w:val="%1"/>
      <w:lvlJc w:val="left"/>
      <w:pPr>
        <w:ind w:left="78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5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81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65" w:hanging="545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3861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545"/>
      </w:pPr>
      <w:rPr>
        <w:rFonts w:hint="default"/>
        <w:lang w:val="ru-RU" w:eastAsia="en-US" w:bidi="ar-SA"/>
      </w:rPr>
    </w:lvl>
  </w:abstractNum>
  <w:abstractNum w:abstractNumId="17" w15:restartNumberingAfterBreak="0">
    <w:nsid w:val="4F7A51E7"/>
    <w:multiLevelType w:val="hybridMultilevel"/>
    <w:tmpl w:val="F63C2118"/>
    <w:lvl w:ilvl="0" w:tplc="F9049746">
      <w:start w:val="1"/>
      <w:numFmt w:val="decimal"/>
      <w:lvlText w:val="%1."/>
      <w:lvlJc w:val="left"/>
      <w:pPr>
        <w:ind w:left="110" w:hanging="240"/>
      </w:pPr>
      <w:rPr>
        <w:rFonts w:hint="default"/>
        <w:b w:val="0"/>
        <w:spacing w:val="0"/>
        <w:w w:val="100"/>
        <w:lang w:val="ru-RU" w:eastAsia="en-US" w:bidi="ar-SA"/>
      </w:rPr>
    </w:lvl>
    <w:lvl w:ilvl="1" w:tplc="343AFA8A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2" w:tplc="47F864B8">
      <w:numFmt w:val="bullet"/>
      <w:lvlText w:val="•"/>
      <w:lvlJc w:val="left"/>
      <w:pPr>
        <w:ind w:left="1653" w:hanging="240"/>
      </w:pPr>
      <w:rPr>
        <w:rFonts w:hint="default"/>
        <w:lang w:val="ru-RU" w:eastAsia="en-US" w:bidi="ar-SA"/>
      </w:rPr>
    </w:lvl>
    <w:lvl w:ilvl="3" w:tplc="5E58A9D8">
      <w:numFmt w:val="bullet"/>
      <w:lvlText w:val="•"/>
      <w:lvlJc w:val="left"/>
      <w:pPr>
        <w:ind w:left="2419" w:hanging="240"/>
      </w:pPr>
      <w:rPr>
        <w:rFonts w:hint="default"/>
        <w:lang w:val="ru-RU" w:eastAsia="en-US" w:bidi="ar-SA"/>
      </w:rPr>
    </w:lvl>
    <w:lvl w:ilvl="4" w:tplc="4726E0E4">
      <w:numFmt w:val="bullet"/>
      <w:lvlText w:val="•"/>
      <w:lvlJc w:val="left"/>
      <w:pPr>
        <w:ind w:left="3186" w:hanging="240"/>
      </w:pPr>
      <w:rPr>
        <w:rFonts w:hint="default"/>
        <w:lang w:val="ru-RU" w:eastAsia="en-US" w:bidi="ar-SA"/>
      </w:rPr>
    </w:lvl>
    <w:lvl w:ilvl="5" w:tplc="395CFD08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6" w:tplc="CFBCD474">
      <w:numFmt w:val="bullet"/>
      <w:lvlText w:val="•"/>
      <w:lvlJc w:val="left"/>
      <w:pPr>
        <w:ind w:left="4719" w:hanging="240"/>
      </w:pPr>
      <w:rPr>
        <w:rFonts w:hint="default"/>
        <w:lang w:val="ru-RU" w:eastAsia="en-US" w:bidi="ar-SA"/>
      </w:rPr>
    </w:lvl>
    <w:lvl w:ilvl="7" w:tplc="05E8DCD8">
      <w:numFmt w:val="bullet"/>
      <w:lvlText w:val="•"/>
      <w:lvlJc w:val="left"/>
      <w:pPr>
        <w:ind w:left="5486" w:hanging="240"/>
      </w:pPr>
      <w:rPr>
        <w:rFonts w:hint="default"/>
        <w:lang w:val="ru-RU" w:eastAsia="en-US" w:bidi="ar-SA"/>
      </w:rPr>
    </w:lvl>
    <w:lvl w:ilvl="8" w:tplc="E11A2C4E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4FCA4775"/>
    <w:multiLevelType w:val="hybridMultilevel"/>
    <w:tmpl w:val="BF0A7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F1A50"/>
    <w:multiLevelType w:val="multilevel"/>
    <w:tmpl w:val="32346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C8E0C33"/>
    <w:multiLevelType w:val="hybridMultilevel"/>
    <w:tmpl w:val="456CD714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1" w15:restartNumberingAfterBreak="0">
    <w:nsid w:val="5DF54758"/>
    <w:multiLevelType w:val="hybridMultilevel"/>
    <w:tmpl w:val="B644E18E"/>
    <w:lvl w:ilvl="0" w:tplc="66D2E2D0">
      <w:start w:val="1"/>
      <w:numFmt w:val="decimal"/>
      <w:lvlText w:val="%1."/>
      <w:lvlJc w:val="left"/>
      <w:pPr>
        <w:ind w:left="4047" w:hanging="4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E0616E6">
      <w:start w:val="1"/>
      <w:numFmt w:val="decimal"/>
      <w:lvlText w:val="%2."/>
      <w:lvlJc w:val="left"/>
      <w:pPr>
        <w:ind w:left="1135" w:hanging="5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BE227F0">
      <w:numFmt w:val="bullet"/>
      <w:lvlText w:val=""/>
      <w:lvlJc w:val="left"/>
      <w:pPr>
        <w:ind w:left="12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881C1D28">
      <w:numFmt w:val="bullet"/>
      <w:lvlText w:val="-"/>
      <w:lvlJc w:val="left"/>
      <w:pPr>
        <w:ind w:left="53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0F688244">
      <w:numFmt w:val="bullet"/>
      <w:lvlText w:val="•"/>
      <w:lvlJc w:val="left"/>
      <w:pPr>
        <w:ind w:left="4414" w:hanging="180"/>
      </w:pPr>
      <w:rPr>
        <w:rFonts w:hint="default"/>
        <w:lang w:val="ru-RU" w:eastAsia="en-US" w:bidi="ar-SA"/>
      </w:rPr>
    </w:lvl>
    <w:lvl w:ilvl="5" w:tplc="E250D798">
      <w:numFmt w:val="bullet"/>
      <w:lvlText w:val="•"/>
      <w:lvlJc w:val="left"/>
      <w:pPr>
        <w:ind w:left="4789" w:hanging="180"/>
      </w:pPr>
      <w:rPr>
        <w:rFonts w:hint="default"/>
        <w:lang w:val="ru-RU" w:eastAsia="en-US" w:bidi="ar-SA"/>
      </w:rPr>
    </w:lvl>
    <w:lvl w:ilvl="6" w:tplc="8D8A7890">
      <w:numFmt w:val="bullet"/>
      <w:lvlText w:val="•"/>
      <w:lvlJc w:val="left"/>
      <w:pPr>
        <w:ind w:left="5163" w:hanging="180"/>
      </w:pPr>
      <w:rPr>
        <w:rFonts w:hint="default"/>
        <w:lang w:val="ru-RU" w:eastAsia="en-US" w:bidi="ar-SA"/>
      </w:rPr>
    </w:lvl>
    <w:lvl w:ilvl="7" w:tplc="9A065934">
      <w:numFmt w:val="bullet"/>
      <w:lvlText w:val="•"/>
      <w:lvlJc w:val="left"/>
      <w:pPr>
        <w:ind w:left="5538" w:hanging="180"/>
      </w:pPr>
      <w:rPr>
        <w:rFonts w:hint="default"/>
        <w:lang w:val="ru-RU" w:eastAsia="en-US" w:bidi="ar-SA"/>
      </w:rPr>
    </w:lvl>
    <w:lvl w:ilvl="8" w:tplc="760AD4B2">
      <w:numFmt w:val="bullet"/>
      <w:lvlText w:val="•"/>
      <w:lvlJc w:val="left"/>
      <w:pPr>
        <w:ind w:left="5912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F311BD4"/>
    <w:multiLevelType w:val="hybridMultilevel"/>
    <w:tmpl w:val="8B607F0C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61095E94"/>
    <w:multiLevelType w:val="hybridMultilevel"/>
    <w:tmpl w:val="C3621D22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4" w15:restartNumberingAfterBreak="0">
    <w:nsid w:val="622C7DCC"/>
    <w:multiLevelType w:val="hybridMultilevel"/>
    <w:tmpl w:val="9F9EF038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5" w15:restartNumberingAfterBreak="0">
    <w:nsid w:val="64F31A44"/>
    <w:multiLevelType w:val="hybridMultilevel"/>
    <w:tmpl w:val="EC26F846"/>
    <w:lvl w:ilvl="0" w:tplc="BF4E8912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6" w15:restartNumberingAfterBreak="0">
    <w:nsid w:val="67E631A4"/>
    <w:multiLevelType w:val="hybridMultilevel"/>
    <w:tmpl w:val="4A762770"/>
    <w:lvl w:ilvl="0" w:tplc="60D67730">
      <w:start w:val="1"/>
      <w:numFmt w:val="decimal"/>
      <w:lvlText w:val="%1."/>
      <w:lvlJc w:val="left"/>
      <w:pPr>
        <w:ind w:left="1244" w:hanging="2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566566">
      <w:numFmt w:val="bullet"/>
      <w:lvlText w:val="–"/>
      <w:lvlJc w:val="left"/>
      <w:pPr>
        <w:ind w:left="1244" w:hanging="2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5A6FC0">
      <w:numFmt w:val="bullet"/>
      <w:lvlText w:val=""/>
      <w:lvlJc w:val="left"/>
      <w:pPr>
        <w:ind w:left="2662" w:hanging="360"/>
      </w:pPr>
      <w:rPr>
        <w:rFonts w:ascii="Symbol" w:eastAsia="Symbol" w:hAnsi="Symbol" w:cs="Symbol" w:hint="default"/>
        <w:spacing w:val="0"/>
        <w:w w:val="89"/>
        <w:lang w:val="ru-RU" w:eastAsia="en-US" w:bidi="ar-SA"/>
      </w:rPr>
    </w:lvl>
    <w:lvl w:ilvl="3" w:tplc="BCF20366">
      <w:numFmt w:val="bullet"/>
      <w:lvlText w:val="•"/>
      <w:lvlJc w:val="left"/>
      <w:pPr>
        <w:ind w:left="4545" w:hanging="360"/>
      </w:pPr>
      <w:rPr>
        <w:rFonts w:hint="default"/>
        <w:lang w:val="ru-RU" w:eastAsia="en-US" w:bidi="ar-SA"/>
      </w:rPr>
    </w:lvl>
    <w:lvl w:ilvl="4" w:tplc="C68EE8A4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  <w:lvl w:ilvl="5" w:tplc="68D2D066">
      <w:numFmt w:val="bullet"/>
      <w:lvlText w:val="•"/>
      <w:lvlJc w:val="left"/>
      <w:pPr>
        <w:ind w:left="6431" w:hanging="360"/>
      </w:pPr>
      <w:rPr>
        <w:rFonts w:hint="default"/>
        <w:lang w:val="ru-RU" w:eastAsia="en-US" w:bidi="ar-SA"/>
      </w:rPr>
    </w:lvl>
    <w:lvl w:ilvl="6" w:tplc="6282AEBA">
      <w:numFmt w:val="bullet"/>
      <w:lvlText w:val="•"/>
      <w:lvlJc w:val="left"/>
      <w:pPr>
        <w:ind w:left="7374" w:hanging="360"/>
      </w:pPr>
      <w:rPr>
        <w:rFonts w:hint="default"/>
        <w:lang w:val="ru-RU" w:eastAsia="en-US" w:bidi="ar-SA"/>
      </w:rPr>
    </w:lvl>
    <w:lvl w:ilvl="7" w:tplc="A0A69EF4">
      <w:numFmt w:val="bullet"/>
      <w:lvlText w:val="•"/>
      <w:lvlJc w:val="left"/>
      <w:pPr>
        <w:ind w:left="8317" w:hanging="360"/>
      </w:pPr>
      <w:rPr>
        <w:rFonts w:hint="default"/>
        <w:lang w:val="ru-RU" w:eastAsia="en-US" w:bidi="ar-SA"/>
      </w:rPr>
    </w:lvl>
    <w:lvl w:ilvl="8" w:tplc="651ECBAA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80C6D2F"/>
    <w:multiLevelType w:val="multilevel"/>
    <w:tmpl w:val="0419001F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487147"/>
    <w:multiLevelType w:val="hybridMultilevel"/>
    <w:tmpl w:val="E58A5B98"/>
    <w:lvl w:ilvl="0" w:tplc="2812A46C">
      <w:start w:val="1"/>
      <w:numFmt w:val="decimal"/>
      <w:lvlText w:val="%1.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5C76EC">
      <w:numFmt w:val="bullet"/>
      <w:lvlText w:val="•"/>
      <w:lvlJc w:val="left"/>
      <w:pPr>
        <w:ind w:left="886" w:hanging="240"/>
      </w:pPr>
      <w:rPr>
        <w:rFonts w:hint="default"/>
        <w:lang w:val="ru-RU" w:eastAsia="en-US" w:bidi="ar-SA"/>
      </w:rPr>
    </w:lvl>
    <w:lvl w:ilvl="2" w:tplc="C9B26454">
      <w:numFmt w:val="bullet"/>
      <w:lvlText w:val="•"/>
      <w:lvlJc w:val="left"/>
      <w:pPr>
        <w:ind w:left="1653" w:hanging="240"/>
      </w:pPr>
      <w:rPr>
        <w:rFonts w:hint="default"/>
        <w:lang w:val="ru-RU" w:eastAsia="en-US" w:bidi="ar-SA"/>
      </w:rPr>
    </w:lvl>
    <w:lvl w:ilvl="3" w:tplc="81D8AD82">
      <w:numFmt w:val="bullet"/>
      <w:lvlText w:val="•"/>
      <w:lvlJc w:val="left"/>
      <w:pPr>
        <w:ind w:left="2419" w:hanging="240"/>
      </w:pPr>
      <w:rPr>
        <w:rFonts w:hint="default"/>
        <w:lang w:val="ru-RU" w:eastAsia="en-US" w:bidi="ar-SA"/>
      </w:rPr>
    </w:lvl>
    <w:lvl w:ilvl="4" w:tplc="D7405564">
      <w:numFmt w:val="bullet"/>
      <w:lvlText w:val="•"/>
      <w:lvlJc w:val="left"/>
      <w:pPr>
        <w:ind w:left="3186" w:hanging="240"/>
      </w:pPr>
      <w:rPr>
        <w:rFonts w:hint="default"/>
        <w:lang w:val="ru-RU" w:eastAsia="en-US" w:bidi="ar-SA"/>
      </w:rPr>
    </w:lvl>
    <w:lvl w:ilvl="5" w:tplc="3A8EE742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6" w:tplc="93A24B7A">
      <w:numFmt w:val="bullet"/>
      <w:lvlText w:val="•"/>
      <w:lvlJc w:val="left"/>
      <w:pPr>
        <w:ind w:left="4719" w:hanging="240"/>
      </w:pPr>
      <w:rPr>
        <w:rFonts w:hint="default"/>
        <w:lang w:val="ru-RU" w:eastAsia="en-US" w:bidi="ar-SA"/>
      </w:rPr>
    </w:lvl>
    <w:lvl w:ilvl="7" w:tplc="FA9E1AF0">
      <w:numFmt w:val="bullet"/>
      <w:lvlText w:val="•"/>
      <w:lvlJc w:val="left"/>
      <w:pPr>
        <w:ind w:left="5486" w:hanging="240"/>
      </w:pPr>
      <w:rPr>
        <w:rFonts w:hint="default"/>
        <w:lang w:val="ru-RU" w:eastAsia="en-US" w:bidi="ar-SA"/>
      </w:rPr>
    </w:lvl>
    <w:lvl w:ilvl="8" w:tplc="C476887C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6BDD3FCA"/>
    <w:multiLevelType w:val="hybridMultilevel"/>
    <w:tmpl w:val="D56409E0"/>
    <w:lvl w:ilvl="0" w:tplc="B8CCE59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F324C"/>
    <w:multiLevelType w:val="hybridMultilevel"/>
    <w:tmpl w:val="19EE0676"/>
    <w:lvl w:ilvl="0" w:tplc="0419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31" w15:restartNumberingAfterBreak="0">
    <w:nsid w:val="6FE33477"/>
    <w:multiLevelType w:val="hybridMultilevel"/>
    <w:tmpl w:val="EF701AD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0D4426C"/>
    <w:multiLevelType w:val="hybridMultilevel"/>
    <w:tmpl w:val="A814957A"/>
    <w:lvl w:ilvl="0" w:tplc="B8CCE59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E639E"/>
    <w:multiLevelType w:val="hybridMultilevel"/>
    <w:tmpl w:val="C5969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B2EE4"/>
    <w:multiLevelType w:val="hybridMultilevel"/>
    <w:tmpl w:val="A23C7B1C"/>
    <w:lvl w:ilvl="0" w:tplc="04190001">
      <w:start w:val="1"/>
      <w:numFmt w:val="bullet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35" w15:restartNumberingAfterBreak="0">
    <w:nsid w:val="7C8F434D"/>
    <w:multiLevelType w:val="hybridMultilevel"/>
    <w:tmpl w:val="07384B50"/>
    <w:lvl w:ilvl="0" w:tplc="9A0EA626">
      <w:start w:val="1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 w:tplc="08726A2E">
      <w:numFmt w:val="bullet"/>
      <w:lvlText w:val="•"/>
      <w:lvlJc w:val="left"/>
      <w:pPr>
        <w:ind w:left="886" w:hanging="181"/>
      </w:pPr>
      <w:rPr>
        <w:rFonts w:hint="default"/>
        <w:lang w:val="ru-RU" w:eastAsia="en-US" w:bidi="ar-SA"/>
      </w:rPr>
    </w:lvl>
    <w:lvl w:ilvl="2" w:tplc="DC286F28">
      <w:numFmt w:val="bullet"/>
      <w:lvlText w:val="•"/>
      <w:lvlJc w:val="left"/>
      <w:pPr>
        <w:ind w:left="1653" w:hanging="181"/>
      </w:pPr>
      <w:rPr>
        <w:rFonts w:hint="default"/>
        <w:lang w:val="ru-RU" w:eastAsia="en-US" w:bidi="ar-SA"/>
      </w:rPr>
    </w:lvl>
    <w:lvl w:ilvl="3" w:tplc="E5B4F1B0">
      <w:numFmt w:val="bullet"/>
      <w:lvlText w:val="•"/>
      <w:lvlJc w:val="left"/>
      <w:pPr>
        <w:ind w:left="2419" w:hanging="181"/>
      </w:pPr>
      <w:rPr>
        <w:rFonts w:hint="default"/>
        <w:lang w:val="ru-RU" w:eastAsia="en-US" w:bidi="ar-SA"/>
      </w:rPr>
    </w:lvl>
    <w:lvl w:ilvl="4" w:tplc="7A42C48E">
      <w:numFmt w:val="bullet"/>
      <w:lvlText w:val="•"/>
      <w:lvlJc w:val="left"/>
      <w:pPr>
        <w:ind w:left="3186" w:hanging="181"/>
      </w:pPr>
      <w:rPr>
        <w:rFonts w:hint="default"/>
        <w:lang w:val="ru-RU" w:eastAsia="en-US" w:bidi="ar-SA"/>
      </w:rPr>
    </w:lvl>
    <w:lvl w:ilvl="5" w:tplc="2D487AAC">
      <w:numFmt w:val="bullet"/>
      <w:lvlText w:val="•"/>
      <w:lvlJc w:val="left"/>
      <w:pPr>
        <w:ind w:left="3953" w:hanging="181"/>
      </w:pPr>
      <w:rPr>
        <w:rFonts w:hint="default"/>
        <w:lang w:val="ru-RU" w:eastAsia="en-US" w:bidi="ar-SA"/>
      </w:rPr>
    </w:lvl>
    <w:lvl w:ilvl="6" w:tplc="875ECA96">
      <w:numFmt w:val="bullet"/>
      <w:lvlText w:val="•"/>
      <w:lvlJc w:val="left"/>
      <w:pPr>
        <w:ind w:left="4719" w:hanging="181"/>
      </w:pPr>
      <w:rPr>
        <w:rFonts w:hint="default"/>
        <w:lang w:val="ru-RU" w:eastAsia="en-US" w:bidi="ar-SA"/>
      </w:rPr>
    </w:lvl>
    <w:lvl w:ilvl="7" w:tplc="7ADE3804">
      <w:numFmt w:val="bullet"/>
      <w:lvlText w:val="•"/>
      <w:lvlJc w:val="left"/>
      <w:pPr>
        <w:ind w:left="5486" w:hanging="181"/>
      </w:pPr>
      <w:rPr>
        <w:rFonts w:hint="default"/>
        <w:lang w:val="ru-RU" w:eastAsia="en-US" w:bidi="ar-SA"/>
      </w:rPr>
    </w:lvl>
    <w:lvl w:ilvl="8" w:tplc="719CDFB4">
      <w:numFmt w:val="bullet"/>
      <w:lvlText w:val="•"/>
      <w:lvlJc w:val="left"/>
      <w:pPr>
        <w:ind w:left="6252" w:hanging="181"/>
      </w:pPr>
      <w:rPr>
        <w:rFonts w:hint="default"/>
        <w:lang w:val="ru-RU" w:eastAsia="en-US" w:bidi="ar-SA"/>
      </w:rPr>
    </w:lvl>
  </w:abstractNum>
  <w:num w:numId="1" w16cid:durableId="34820916">
    <w:abstractNumId w:val="2"/>
  </w:num>
  <w:num w:numId="2" w16cid:durableId="495925614">
    <w:abstractNumId w:val="15"/>
  </w:num>
  <w:num w:numId="3" w16cid:durableId="6031468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88028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2882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7938629">
    <w:abstractNumId w:val="23"/>
  </w:num>
  <w:num w:numId="7" w16cid:durableId="1785803772">
    <w:abstractNumId w:val="32"/>
  </w:num>
  <w:num w:numId="8" w16cid:durableId="1570532399">
    <w:abstractNumId w:val="29"/>
  </w:num>
  <w:num w:numId="9" w16cid:durableId="1550848122">
    <w:abstractNumId w:val="1"/>
  </w:num>
  <w:num w:numId="10" w16cid:durableId="871914623">
    <w:abstractNumId w:val="11"/>
  </w:num>
  <w:num w:numId="11" w16cid:durableId="1489974306">
    <w:abstractNumId w:val="28"/>
  </w:num>
  <w:num w:numId="12" w16cid:durableId="873426218">
    <w:abstractNumId w:val="13"/>
  </w:num>
  <w:num w:numId="13" w16cid:durableId="112556826">
    <w:abstractNumId w:val="35"/>
  </w:num>
  <w:num w:numId="14" w16cid:durableId="1110705307">
    <w:abstractNumId w:val="17"/>
  </w:num>
  <w:num w:numId="15" w16cid:durableId="1970352862">
    <w:abstractNumId w:val="26"/>
  </w:num>
  <w:num w:numId="16" w16cid:durableId="1889798594">
    <w:abstractNumId w:val="21"/>
  </w:num>
  <w:num w:numId="17" w16cid:durableId="796340591">
    <w:abstractNumId w:val="27"/>
  </w:num>
  <w:num w:numId="18" w16cid:durableId="1643079767">
    <w:abstractNumId w:val="7"/>
  </w:num>
  <w:num w:numId="19" w16cid:durableId="10185732">
    <w:abstractNumId w:val="20"/>
  </w:num>
  <w:num w:numId="20" w16cid:durableId="927347483">
    <w:abstractNumId w:val="30"/>
  </w:num>
  <w:num w:numId="21" w16cid:durableId="629474858">
    <w:abstractNumId w:val="8"/>
  </w:num>
  <w:num w:numId="22" w16cid:durableId="442769929">
    <w:abstractNumId w:val="22"/>
  </w:num>
  <w:num w:numId="23" w16cid:durableId="1839034590">
    <w:abstractNumId w:val="12"/>
  </w:num>
  <w:num w:numId="24" w16cid:durableId="292908361">
    <w:abstractNumId w:val="34"/>
  </w:num>
  <w:num w:numId="25" w16cid:durableId="1584291778">
    <w:abstractNumId w:val="0"/>
  </w:num>
  <w:num w:numId="26" w16cid:durableId="108820384">
    <w:abstractNumId w:val="3"/>
  </w:num>
  <w:num w:numId="27" w16cid:durableId="1050416608">
    <w:abstractNumId w:val="5"/>
  </w:num>
  <w:num w:numId="28" w16cid:durableId="2099130436">
    <w:abstractNumId w:val="24"/>
  </w:num>
  <w:num w:numId="29" w16cid:durableId="1863860091">
    <w:abstractNumId w:val="31"/>
  </w:num>
  <w:num w:numId="30" w16cid:durableId="1220289052">
    <w:abstractNumId w:val="25"/>
  </w:num>
  <w:num w:numId="31" w16cid:durableId="1113136820">
    <w:abstractNumId w:val="16"/>
  </w:num>
  <w:num w:numId="32" w16cid:durableId="1384866021">
    <w:abstractNumId w:val="9"/>
  </w:num>
  <w:num w:numId="33" w16cid:durableId="353268102">
    <w:abstractNumId w:val="4"/>
  </w:num>
  <w:num w:numId="34" w16cid:durableId="1907647069">
    <w:abstractNumId w:val="10"/>
  </w:num>
  <w:num w:numId="35" w16cid:durableId="1294405763">
    <w:abstractNumId w:val="6"/>
  </w:num>
  <w:num w:numId="36" w16cid:durableId="757824675">
    <w:abstractNumId w:val="18"/>
  </w:num>
  <w:num w:numId="37" w16cid:durableId="306131858">
    <w:abstractNumId w:val="33"/>
  </w:num>
  <w:num w:numId="38" w16cid:durableId="2116366480">
    <w:abstractNumId w:val="14"/>
  </w:num>
  <w:num w:numId="39" w16cid:durableId="704670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048495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552251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6932317">
    <w:abstractNumId w:val="19"/>
  </w:num>
  <w:num w:numId="43" w16cid:durableId="16547234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62737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817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5B2"/>
    <w:rsid w:val="00012C2B"/>
    <w:rsid w:val="000154AE"/>
    <w:rsid w:val="0003213C"/>
    <w:rsid w:val="0005022E"/>
    <w:rsid w:val="00056116"/>
    <w:rsid w:val="00070C5E"/>
    <w:rsid w:val="000763F5"/>
    <w:rsid w:val="000818CC"/>
    <w:rsid w:val="00081F09"/>
    <w:rsid w:val="00084392"/>
    <w:rsid w:val="0008752B"/>
    <w:rsid w:val="0009260E"/>
    <w:rsid w:val="00095B88"/>
    <w:rsid w:val="000D2B38"/>
    <w:rsid w:val="000D5391"/>
    <w:rsid w:val="000D57BA"/>
    <w:rsid w:val="000E5554"/>
    <w:rsid w:val="000E6856"/>
    <w:rsid w:val="000F7D3D"/>
    <w:rsid w:val="0011701E"/>
    <w:rsid w:val="0012007B"/>
    <w:rsid w:val="00127045"/>
    <w:rsid w:val="0012722C"/>
    <w:rsid w:val="0014105C"/>
    <w:rsid w:val="00144DA3"/>
    <w:rsid w:val="001625AF"/>
    <w:rsid w:val="001825B2"/>
    <w:rsid w:val="001A687A"/>
    <w:rsid w:val="001A7EA6"/>
    <w:rsid w:val="001D71FA"/>
    <w:rsid w:val="00202ED8"/>
    <w:rsid w:val="002120BE"/>
    <w:rsid w:val="00227B97"/>
    <w:rsid w:val="00243370"/>
    <w:rsid w:val="002439CF"/>
    <w:rsid w:val="00253405"/>
    <w:rsid w:val="002855D8"/>
    <w:rsid w:val="002A73EC"/>
    <w:rsid w:val="002B18AE"/>
    <w:rsid w:val="002C3796"/>
    <w:rsid w:val="002E40CF"/>
    <w:rsid w:val="002F5754"/>
    <w:rsid w:val="0030684D"/>
    <w:rsid w:val="00344DE2"/>
    <w:rsid w:val="00346A61"/>
    <w:rsid w:val="00352213"/>
    <w:rsid w:val="00364D0A"/>
    <w:rsid w:val="003664FE"/>
    <w:rsid w:val="003924F7"/>
    <w:rsid w:val="00393A22"/>
    <w:rsid w:val="0039640E"/>
    <w:rsid w:val="003E0205"/>
    <w:rsid w:val="003F29FB"/>
    <w:rsid w:val="00403305"/>
    <w:rsid w:val="00410179"/>
    <w:rsid w:val="00412A4A"/>
    <w:rsid w:val="0041567B"/>
    <w:rsid w:val="00426C95"/>
    <w:rsid w:val="0043376E"/>
    <w:rsid w:val="0044103D"/>
    <w:rsid w:val="00447F40"/>
    <w:rsid w:val="00482DB4"/>
    <w:rsid w:val="00491E2B"/>
    <w:rsid w:val="00495419"/>
    <w:rsid w:val="00496494"/>
    <w:rsid w:val="004A1535"/>
    <w:rsid w:val="004A3410"/>
    <w:rsid w:val="004A55B6"/>
    <w:rsid w:val="004B0E2F"/>
    <w:rsid w:val="004C2689"/>
    <w:rsid w:val="004C4E25"/>
    <w:rsid w:val="0052017B"/>
    <w:rsid w:val="00524341"/>
    <w:rsid w:val="00525F1F"/>
    <w:rsid w:val="00530824"/>
    <w:rsid w:val="00542AD9"/>
    <w:rsid w:val="00547D8A"/>
    <w:rsid w:val="00577AF3"/>
    <w:rsid w:val="00580019"/>
    <w:rsid w:val="00584926"/>
    <w:rsid w:val="00584D4B"/>
    <w:rsid w:val="00597CD7"/>
    <w:rsid w:val="005A4096"/>
    <w:rsid w:val="005A592B"/>
    <w:rsid w:val="005E4D59"/>
    <w:rsid w:val="005E757B"/>
    <w:rsid w:val="005F5C2C"/>
    <w:rsid w:val="006073D3"/>
    <w:rsid w:val="00621542"/>
    <w:rsid w:val="0063528E"/>
    <w:rsid w:val="00666A4F"/>
    <w:rsid w:val="006A1083"/>
    <w:rsid w:val="006B0C6C"/>
    <w:rsid w:val="006B2452"/>
    <w:rsid w:val="00711084"/>
    <w:rsid w:val="0075658D"/>
    <w:rsid w:val="00756CD8"/>
    <w:rsid w:val="007616F3"/>
    <w:rsid w:val="00761C39"/>
    <w:rsid w:val="0076222E"/>
    <w:rsid w:val="00765D52"/>
    <w:rsid w:val="007B0062"/>
    <w:rsid w:val="007B0115"/>
    <w:rsid w:val="007B5764"/>
    <w:rsid w:val="007C3589"/>
    <w:rsid w:val="007C6F12"/>
    <w:rsid w:val="007D67A3"/>
    <w:rsid w:val="007E0146"/>
    <w:rsid w:val="007E04B0"/>
    <w:rsid w:val="00804544"/>
    <w:rsid w:val="00805851"/>
    <w:rsid w:val="0081350C"/>
    <w:rsid w:val="00841659"/>
    <w:rsid w:val="00845247"/>
    <w:rsid w:val="00863995"/>
    <w:rsid w:val="00864F88"/>
    <w:rsid w:val="00885679"/>
    <w:rsid w:val="008B1BA2"/>
    <w:rsid w:val="0091554C"/>
    <w:rsid w:val="00942936"/>
    <w:rsid w:val="00947871"/>
    <w:rsid w:val="00964B21"/>
    <w:rsid w:val="009701D4"/>
    <w:rsid w:val="0097280E"/>
    <w:rsid w:val="00973CC0"/>
    <w:rsid w:val="0098739A"/>
    <w:rsid w:val="00994317"/>
    <w:rsid w:val="009B095C"/>
    <w:rsid w:val="009B1394"/>
    <w:rsid w:val="009C3D91"/>
    <w:rsid w:val="009E58EE"/>
    <w:rsid w:val="009E5918"/>
    <w:rsid w:val="009E71F2"/>
    <w:rsid w:val="009F36E3"/>
    <w:rsid w:val="00A02265"/>
    <w:rsid w:val="00A0338A"/>
    <w:rsid w:val="00A233F9"/>
    <w:rsid w:val="00A3510E"/>
    <w:rsid w:val="00A66C55"/>
    <w:rsid w:val="00A9450E"/>
    <w:rsid w:val="00A9646D"/>
    <w:rsid w:val="00AC49A6"/>
    <w:rsid w:val="00AE38A8"/>
    <w:rsid w:val="00AE6740"/>
    <w:rsid w:val="00AE71C7"/>
    <w:rsid w:val="00B2200C"/>
    <w:rsid w:val="00B46CA3"/>
    <w:rsid w:val="00B660FA"/>
    <w:rsid w:val="00B94813"/>
    <w:rsid w:val="00B97C81"/>
    <w:rsid w:val="00BA1C41"/>
    <w:rsid w:val="00BA69C8"/>
    <w:rsid w:val="00BB1A9D"/>
    <w:rsid w:val="00BC2071"/>
    <w:rsid w:val="00C231F6"/>
    <w:rsid w:val="00C36D1B"/>
    <w:rsid w:val="00C40147"/>
    <w:rsid w:val="00C57A4B"/>
    <w:rsid w:val="00C61AED"/>
    <w:rsid w:val="00C776F7"/>
    <w:rsid w:val="00CA13F1"/>
    <w:rsid w:val="00CA2CD8"/>
    <w:rsid w:val="00CA4F3E"/>
    <w:rsid w:val="00CC46AB"/>
    <w:rsid w:val="00CC5D0C"/>
    <w:rsid w:val="00D0094F"/>
    <w:rsid w:val="00D05772"/>
    <w:rsid w:val="00D231CC"/>
    <w:rsid w:val="00D232AF"/>
    <w:rsid w:val="00D34140"/>
    <w:rsid w:val="00D4125C"/>
    <w:rsid w:val="00D476E0"/>
    <w:rsid w:val="00D52C31"/>
    <w:rsid w:val="00D54EA9"/>
    <w:rsid w:val="00D90F0F"/>
    <w:rsid w:val="00D948B1"/>
    <w:rsid w:val="00DA7B95"/>
    <w:rsid w:val="00DB0D60"/>
    <w:rsid w:val="00DB35F9"/>
    <w:rsid w:val="00DF76CA"/>
    <w:rsid w:val="00E06E80"/>
    <w:rsid w:val="00E13C12"/>
    <w:rsid w:val="00E1645C"/>
    <w:rsid w:val="00E3729D"/>
    <w:rsid w:val="00E71123"/>
    <w:rsid w:val="00E75AE2"/>
    <w:rsid w:val="00E81AC4"/>
    <w:rsid w:val="00EA5866"/>
    <w:rsid w:val="00EB1F83"/>
    <w:rsid w:val="00EC1A1F"/>
    <w:rsid w:val="00ED6251"/>
    <w:rsid w:val="00EE3BC4"/>
    <w:rsid w:val="00EF1024"/>
    <w:rsid w:val="00F046CD"/>
    <w:rsid w:val="00F16BA3"/>
    <w:rsid w:val="00F27375"/>
    <w:rsid w:val="00F61947"/>
    <w:rsid w:val="00F70293"/>
    <w:rsid w:val="00F907E1"/>
    <w:rsid w:val="00FB305E"/>
    <w:rsid w:val="00FB36D0"/>
    <w:rsid w:val="00FE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1D920"/>
  <w15:docId w15:val="{E68372F3-E743-493D-B383-5871498B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3">
    <w:name w:val="Сетка таблицы1"/>
    <w:basedOn w:val="a1"/>
    <w:next w:val="af0"/>
    <w:uiPriority w:val="59"/>
    <w:unhideWhenUsed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c">
    <w:name w:val="annotation reference"/>
    <w:basedOn w:val="a0"/>
    <w:uiPriority w:val="99"/>
    <w:semiHidden/>
    <w:unhideWhenUsed/>
    <w:rsid w:val="002120B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2120B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2120B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2120B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2120BE"/>
    <w:rPr>
      <w:b/>
      <w:bCs/>
      <w:sz w:val="20"/>
      <w:szCs w:val="20"/>
    </w:rPr>
  </w:style>
  <w:style w:type="table" w:customStyle="1" w:styleId="25">
    <w:name w:val="Сетка таблицы2"/>
    <w:basedOn w:val="a1"/>
    <w:next w:val="af0"/>
    <w:uiPriority w:val="39"/>
    <w:rsid w:val="00E1645C"/>
    <w:pPr>
      <w:spacing w:after="0" w:line="240" w:lineRule="auto"/>
    </w:pPr>
    <w:rPr>
      <w:rFonts w:eastAsia="DengXian"/>
      <w:kern w:val="2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756CD8"/>
  </w:style>
  <w:style w:type="table" w:customStyle="1" w:styleId="TableNormal">
    <w:name w:val="Table Normal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1">
    <w:name w:val="Body Text"/>
    <w:basedOn w:val="a"/>
    <w:link w:val="aff2"/>
    <w:uiPriority w:val="1"/>
    <w:qFormat/>
    <w:rsid w:val="00756C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Знак"/>
    <w:basedOn w:val="a0"/>
    <w:link w:val="aff1"/>
    <w:uiPriority w:val="1"/>
    <w:rsid w:val="00756CD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56CD8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</w:rPr>
  </w:style>
  <w:style w:type="character" w:customStyle="1" w:styleId="15">
    <w:name w:val="Сильное выделение1"/>
    <w:basedOn w:val="a0"/>
    <w:uiPriority w:val="21"/>
    <w:qFormat/>
    <w:rsid w:val="00756CD8"/>
    <w:rPr>
      <w:b/>
      <w:bCs/>
      <w:i/>
      <w:iCs/>
      <w:color w:val="4F81BD"/>
    </w:rPr>
  </w:style>
  <w:style w:type="character" w:styleId="aff3">
    <w:name w:val="Strong"/>
    <w:basedOn w:val="a0"/>
    <w:uiPriority w:val="22"/>
    <w:qFormat/>
    <w:rsid w:val="00756CD8"/>
    <w:rPr>
      <w:b/>
      <w:bCs/>
    </w:rPr>
  </w:style>
  <w:style w:type="table" w:customStyle="1" w:styleId="33">
    <w:name w:val="Сетка таблицы3"/>
    <w:basedOn w:val="a1"/>
    <w:next w:val="af0"/>
    <w:uiPriority w:val="59"/>
    <w:rsid w:val="00756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line number"/>
    <w:basedOn w:val="a0"/>
    <w:uiPriority w:val="99"/>
    <w:semiHidden/>
    <w:unhideWhenUsed/>
    <w:rsid w:val="00756CD8"/>
  </w:style>
  <w:style w:type="table" w:customStyle="1" w:styleId="TableNormal1">
    <w:name w:val="Table Normal1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56CD8"/>
  </w:style>
  <w:style w:type="table" w:customStyle="1" w:styleId="TableNormal5">
    <w:name w:val="Table Normal5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Сетка таблицы11"/>
    <w:basedOn w:val="a1"/>
    <w:next w:val="af0"/>
    <w:uiPriority w:val="59"/>
    <w:rsid w:val="00756CD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Normal (Web)"/>
    <w:basedOn w:val="a"/>
    <w:uiPriority w:val="99"/>
    <w:unhideWhenUsed/>
    <w:rsid w:val="00756C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0">
    <w:name w:val="Table Normal10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Таблица простая 11"/>
    <w:basedOn w:val="a1"/>
    <w:uiPriority w:val="59"/>
    <w:rsid w:val="00756CD8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756CD8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1"/>
    <w:uiPriority w:val="5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56CD8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211">
    <w:name w:val="Сетка таблицы21"/>
    <w:basedOn w:val="a1"/>
    <w:next w:val="af0"/>
    <w:uiPriority w:val="39"/>
    <w:rsid w:val="00756CD8"/>
    <w:pPr>
      <w:spacing w:after="0" w:line="240" w:lineRule="auto"/>
    </w:pPr>
    <w:rPr>
      <w:rFonts w:eastAsia="DengXian"/>
      <w:kern w:val="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756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Сетка таблицы31"/>
    <w:basedOn w:val="a1"/>
    <w:next w:val="af0"/>
    <w:uiPriority w:val="59"/>
    <w:rsid w:val="00756CD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756CD8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f6">
    <w:name w:val="Колонтитул_"/>
    <w:basedOn w:val="a0"/>
    <w:link w:val="aff7"/>
    <w:rsid w:val="00756CD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 + Полужирный"/>
    <w:basedOn w:val="a0"/>
    <w:rsid w:val="00756C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aff7">
    <w:name w:val="Колонтитул"/>
    <w:basedOn w:val="a"/>
    <w:link w:val="aff6"/>
    <w:rsid w:val="00756CD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756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росмотренная гиперссылка1"/>
    <w:basedOn w:val="a0"/>
    <w:uiPriority w:val="99"/>
    <w:semiHidden/>
    <w:unhideWhenUsed/>
    <w:rsid w:val="00756CD8"/>
    <w:rPr>
      <w:color w:val="800080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756CD8"/>
  </w:style>
  <w:style w:type="table" w:customStyle="1" w:styleId="43">
    <w:name w:val="Сетка таблицы4"/>
    <w:basedOn w:val="a1"/>
    <w:next w:val="af0"/>
    <w:uiPriority w:val="59"/>
    <w:rsid w:val="00756CD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f0"/>
    <w:uiPriority w:val="59"/>
    <w:unhideWhenUsed/>
    <w:rsid w:val="00756CD8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7">
    <w:name w:val="Неразрешенное упоминание1"/>
    <w:basedOn w:val="a0"/>
    <w:uiPriority w:val="99"/>
    <w:semiHidden/>
    <w:unhideWhenUsed/>
    <w:rsid w:val="00756CD8"/>
    <w:rPr>
      <w:color w:val="605E5C"/>
      <w:shd w:val="clear" w:color="auto" w:fill="E1DFDD"/>
    </w:rPr>
  </w:style>
  <w:style w:type="character" w:styleId="aff8">
    <w:name w:val="Intense Emphasis"/>
    <w:basedOn w:val="a0"/>
    <w:uiPriority w:val="21"/>
    <w:qFormat/>
    <w:rsid w:val="00756CD8"/>
    <w:rPr>
      <w:i/>
      <w:iCs/>
      <w:color w:val="5B9BD5" w:themeColor="accent1"/>
    </w:rPr>
  </w:style>
  <w:style w:type="character" w:styleId="aff9">
    <w:name w:val="FollowedHyperlink"/>
    <w:basedOn w:val="a0"/>
    <w:uiPriority w:val="99"/>
    <w:semiHidden/>
    <w:unhideWhenUsed/>
    <w:rsid w:val="00756CD8"/>
    <w:rPr>
      <w:color w:val="954F72" w:themeColor="followedHyperlink"/>
      <w:u w:val="single"/>
    </w:rPr>
  </w:style>
  <w:style w:type="table" w:customStyle="1" w:styleId="53">
    <w:name w:val="Сетка таблицы5"/>
    <w:basedOn w:val="a1"/>
    <w:next w:val="af0"/>
    <w:uiPriority w:val="59"/>
    <w:rsid w:val="00364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D00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f0"/>
    <w:uiPriority w:val="59"/>
    <w:rsid w:val="00202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sh2@pogranichny.org" TargetMode="External"/><Relationship Id="rId13" Type="http://schemas.openxmlformats.org/officeDocument/2006/relationships/hyperlink" Target="http://www.pogranichny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granichny-mo@mail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://uooip.kargasok.net/sites/default/files/%D0%9A%D0%BE%D0%BD%D1%86%D0%B5%D0%BF%D1%86%D0%B8%D1%8F%20%D0%A0%D0%A4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21798/" TargetMode="External"/><Relationship Id="rId14" Type="http://schemas.openxmlformats.org/officeDocument/2006/relationships/hyperlink" Target="mailto:sosh2@pogranichn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85B52-A681-4BBA-92D1-44A19F48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222</Pages>
  <Words>36380</Words>
  <Characters>207369</Characters>
  <Application>Microsoft Office Word</Application>
  <DocSecurity>0</DocSecurity>
  <Lines>1728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Кислицина</dc:creator>
  <cp:keywords/>
  <dc:description/>
  <cp:lastModifiedBy>Пользователь</cp:lastModifiedBy>
  <cp:revision>3</cp:revision>
  <cp:lastPrinted>2023-08-02T05:33:00Z</cp:lastPrinted>
  <dcterms:created xsi:type="dcterms:W3CDTF">2024-11-06T23:31:00Z</dcterms:created>
  <dcterms:modified xsi:type="dcterms:W3CDTF">2024-11-07T07:36:00Z</dcterms:modified>
</cp:coreProperties>
</file>